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6F1CE" w14:textId="77777777" w:rsidR="009A4FDA" w:rsidRPr="00C54E37" w:rsidRDefault="009A4FDA" w:rsidP="009A4FDA">
      <w:pPr>
        <w:pStyle w:val="Normalelt"/>
        <w:spacing w:after="0" w:line="360" w:lineRule="auto"/>
        <w:contextualSpacing/>
        <w:jc w:val="both"/>
        <w:rPr>
          <w:rFonts w:cs="Arial"/>
          <w:b/>
          <w:u w:val="single"/>
        </w:rPr>
      </w:pPr>
      <w:bookmarkStart w:id="0" w:name="_GoBack"/>
      <w:bookmarkEnd w:id="0"/>
      <w:r w:rsidRPr="00C54E37">
        <w:rPr>
          <w:rFonts w:cs="Arial"/>
          <w:b/>
          <w:u w:val="single"/>
        </w:rPr>
        <w:t xml:space="preserve">Gara europea a procedura aperta per la conclusione di un accordo quadro, con diversi </w:t>
      </w:r>
      <w:r w:rsidR="00871B4F">
        <w:rPr>
          <w:rFonts w:cs="Arial"/>
          <w:b/>
          <w:u w:val="single"/>
        </w:rPr>
        <w:t>Operator</w:t>
      </w:r>
      <w:r w:rsidRPr="00C54E37">
        <w:rPr>
          <w:rFonts w:cs="Arial"/>
          <w:b/>
          <w:u w:val="single"/>
        </w:rPr>
        <w:t>i economici, per l’affidamento di lavori di manutenzione ordinaria e straordinaria, superiori a € 150.000, da eseguire in immobili in uso/di proprietà dell’amministrazione e degli enti del sistema regione e dell’amministrazione territoriale e locale. Applicazione C.A.M - art. 54, comma 4 lett. c) del D.lgs. 50/2016. Biennio 2022-2024 – Procedura suddivisa in 10 lotti – Importo complessivo € 26.500.000,00 – Gara n 8729240</w:t>
      </w:r>
    </w:p>
    <w:p w14:paraId="38E73EA2" w14:textId="77777777" w:rsidR="00FA1219" w:rsidRPr="00C54E37" w:rsidRDefault="00FA1219" w:rsidP="00AE621B">
      <w:pPr>
        <w:pStyle w:val="Normalelt"/>
        <w:spacing w:before="0" w:after="0" w:line="360" w:lineRule="auto"/>
        <w:contextualSpacing/>
        <w:rPr>
          <w:rFonts w:cs="Arial"/>
          <w:sz w:val="20"/>
          <w:lang w:eastAsia="it-IT"/>
        </w:rPr>
      </w:pPr>
    </w:p>
    <w:p w14:paraId="1A5A9BAE" w14:textId="77777777" w:rsidR="00FA1219" w:rsidRPr="00C54E37" w:rsidRDefault="000B7B33" w:rsidP="00AE621B">
      <w:pPr>
        <w:pStyle w:val="Normalelt"/>
        <w:spacing w:before="0" w:after="0" w:line="360" w:lineRule="auto"/>
        <w:contextualSpacing/>
        <w:jc w:val="center"/>
        <w:rPr>
          <w:rFonts w:cs="Arial"/>
          <w:b/>
          <w:lang w:eastAsia="it-IT"/>
        </w:rPr>
      </w:pPr>
      <w:r w:rsidRPr="00C54E37">
        <w:rPr>
          <w:rFonts w:cs="Arial"/>
          <w:b/>
          <w:lang w:eastAsia="it-IT"/>
        </w:rPr>
        <w:t>DOMAN</w:t>
      </w:r>
      <w:r w:rsidR="00511781" w:rsidRPr="00C54E37">
        <w:rPr>
          <w:rFonts w:cs="Arial"/>
          <w:b/>
          <w:lang w:eastAsia="it-IT"/>
        </w:rPr>
        <w:t>D</w:t>
      </w:r>
      <w:r w:rsidRPr="00C54E37">
        <w:rPr>
          <w:rFonts w:cs="Arial"/>
          <w:b/>
          <w:lang w:eastAsia="it-IT"/>
        </w:rPr>
        <w:t>A DI ADES</w:t>
      </w:r>
      <w:r w:rsidR="00FA1219" w:rsidRPr="00C54E37">
        <w:rPr>
          <w:rFonts w:cs="Arial"/>
          <w:b/>
          <w:lang w:eastAsia="it-IT"/>
        </w:rPr>
        <w:t>IONE ALL’ACCORDO QUADRO</w:t>
      </w:r>
    </w:p>
    <w:p w14:paraId="211318FC" w14:textId="77777777" w:rsidR="00D21B5C" w:rsidRPr="00C54E37" w:rsidRDefault="00D21B5C" w:rsidP="00AE621B">
      <w:pPr>
        <w:pStyle w:val="Normalelt"/>
        <w:spacing w:before="0" w:after="0" w:line="360" w:lineRule="auto"/>
        <w:contextualSpacing/>
        <w:jc w:val="center"/>
        <w:rPr>
          <w:rFonts w:cs="Arial"/>
          <w:b/>
          <w:sz w:val="22"/>
          <w:lang w:eastAsia="it-IT"/>
        </w:rPr>
      </w:pPr>
      <w:r w:rsidRPr="00C54E37">
        <w:rPr>
          <w:rFonts w:cs="Arial"/>
          <w:b/>
          <w:sz w:val="22"/>
          <w:lang w:eastAsia="it-IT"/>
        </w:rPr>
        <w:t xml:space="preserve">(Riservato alle amministrazioni che hanno già manifestato il </w:t>
      </w:r>
      <w:r w:rsidR="009C4BB0" w:rsidRPr="00C54E37">
        <w:rPr>
          <w:rFonts w:cs="Arial"/>
          <w:b/>
          <w:sz w:val="22"/>
          <w:lang w:eastAsia="it-IT"/>
        </w:rPr>
        <w:t>proprio</w:t>
      </w:r>
      <w:r w:rsidRPr="00C54E37">
        <w:rPr>
          <w:rFonts w:cs="Arial"/>
          <w:b/>
          <w:sz w:val="22"/>
          <w:lang w:eastAsia="it-IT"/>
        </w:rPr>
        <w:t xml:space="preserve"> fabbisogno alla CRC)</w:t>
      </w:r>
    </w:p>
    <w:p w14:paraId="74B24CEB" w14:textId="77777777" w:rsidR="00FA1219" w:rsidRPr="00C54E37" w:rsidRDefault="00FA1219" w:rsidP="00AE621B">
      <w:pPr>
        <w:pStyle w:val="Normalelt"/>
        <w:spacing w:before="0" w:after="0" w:line="360" w:lineRule="auto"/>
        <w:contextualSpacing/>
        <w:jc w:val="center"/>
        <w:rPr>
          <w:rFonts w:cs="Arial"/>
          <w:b/>
          <w:sz w:val="20"/>
          <w:lang w:eastAsia="it-IT"/>
        </w:rPr>
      </w:pPr>
    </w:p>
    <w:p w14:paraId="773DB73F" w14:textId="77777777" w:rsidR="002738B0" w:rsidRPr="00C54E37" w:rsidRDefault="002738B0" w:rsidP="00AE621B">
      <w:pPr>
        <w:pStyle w:val="DGServp1"/>
        <w:spacing w:after="0" w:line="360" w:lineRule="auto"/>
        <w:contextualSpacing/>
        <w:jc w:val="right"/>
        <w:rPr>
          <w:rFonts w:ascii="Arial" w:hAnsi="Arial" w:cs="Arial"/>
          <w:sz w:val="20"/>
          <w:szCs w:val="20"/>
        </w:rPr>
      </w:pPr>
      <w:r w:rsidRPr="00C54E37">
        <w:rPr>
          <w:rFonts w:ascii="Arial" w:hAnsi="Arial" w:cs="Arial"/>
          <w:bCs/>
          <w:sz w:val="20"/>
          <w:szCs w:val="20"/>
        </w:rPr>
        <w:t>Spett.le Regione Autonoma della Sardegna</w:t>
      </w:r>
      <w:r w:rsidRPr="00C54E37">
        <w:rPr>
          <w:rFonts w:ascii="Arial" w:hAnsi="Arial" w:cs="Arial"/>
          <w:bCs/>
          <w:sz w:val="20"/>
          <w:szCs w:val="20"/>
        </w:rPr>
        <w:br/>
        <w:t>Direzione generale della Centrale Regionale di Committenza</w:t>
      </w:r>
      <w:r w:rsidRPr="00C54E37">
        <w:rPr>
          <w:rFonts w:ascii="Arial" w:hAnsi="Arial" w:cs="Arial"/>
          <w:bCs/>
          <w:sz w:val="20"/>
          <w:szCs w:val="20"/>
        </w:rPr>
        <w:br/>
      </w:r>
      <w:hyperlink r:id="rId8" w:history="1">
        <w:r w:rsidRPr="00C54E37">
          <w:rPr>
            <w:rFonts w:ascii="Arial" w:hAnsi="Arial" w:cs="Arial"/>
            <w:sz w:val="20"/>
            <w:szCs w:val="20"/>
          </w:rPr>
          <w:t xml:space="preserve">Servizio </w:t>
        </w:r>
        <w:r w:rsidR="00263938" w:rsidRPr="00C54E37">
          <w:rPr>
            <w:rFonts w:ascii="Arial" w:hAnsi="Arial" w:cs="Arial"/>
            <w:sz w:val="20"/>
            <w:szCs w:val="20"/>
          </w:rPr>
          <w:t>Lavori</w:t>
        </w:r>
      </w:hyperlink>
    </w:p>
    <w:p w14:paraId="15ABF10A" w14:textId="77777777" w:rsidR="002738B0" w:rsidRPr="00C54E37" w:rsidRDefault="002738B0" w:rsidP="00AE621B">
      <w:pPr>
        <w:pStyle w:val="Normalelt"/>
        <w:spacing w:before="0" w:after="0" w:line="360" w:lineRule="auto"/>
        <w:contextualSpacing/>
        <w:jc w:val="center"/>
        <w:rPr>
          <w:rFonts w:cs="Arial"/>
          <w:b/>
          <w:sz w:val="20"/>
          <w:highlight w:val="yellow"/>
          <w:lang w:eastAsia="it-IT"/>
        </w:rPr>
      </w:pPr>
    </w:p>
    <w:p w14:paraId="004AB792" w14:textId="074B6963" w:rsidR="002738B0" w:rsidRPr="00C54E37" w:rsidRDefault="002738B0" w:rsidP="00C54E37">
      <w:pPr>
        <w:pStyle w:val="Normalelt"/>
        <w:spacing w:before="0" w:after="0" w:line="360" w:lineRule="auto"/>
        <w:contextualSpacing/>
        <w:jc w:val="both"/>
        <w:rPr>
          <w:rFonts w:cs="Arial"/>
          <w:sz w:val="20"/>
          <w:lang w:eastAsia="it-IT"/>
        </w:rPr>
      </w:pPr>
      <w:r w:rsidRPr="00C54E37">
        <w:rPr>
          <w:rFonts w:cs="Arial"/>
          <w:sz w:val="20"/>
          <w:lang w:eastAsia="it-IT"/>
        </w:rPr>
        <w:t xml:space="preserve">Il sottoscritto </w:t>
      </w:r>
      <w:r w:rsidR="008143B6" w:rsidRPr="008143B6">
        <w:rPr>
          <w:rFonts w:cs="Arial"/>
          <w:b/>
          <w:sz w:val="20"/>
          <w:lang w:eastAsia="it-IT"/>
        </w:rPr>
        <w:t>Ing. Massimo Diana</w:t>
      </w:r>
      <w:r w:rsidRPr="00C54E37">
        <w:rPr>
          <w:rFonts w:cs="Arial"/>
          <w:sz w:val="20"/>
          <w:lang w:eastAsia="it-IT"/>
        </w:rPr>
        <w:t xml:space="preserve"> in qualità di </w:t>
      </w:r>
      <w:r w:rsidR="008143B6" w:rsidRPr="008143B6">
        <w:rPr>
          <w:rFonts w:cs="Arial"/>
          <w:b/>
          <w:sz w:val="20"/>
          <w:lang w:eastAsia="it-IT"/>
        </w:rPr>
        <w:t>Dirigente</w:t>
      </w:r>
      <w:r w:rsidR="008143B6">
        <w:rPr>
          <w:rFonts w:cs="Arial"/>
          <w:sz w:val="20"/>
          <w:lang w:eastAsia="it-IT"/>
        </w:rPr>
        <w:t xml:space="preserve"> </w:t>
      </w:r>
      <w:r w:rsidRPr="00C54E37">
        <w:rPr>
          <w:rFonts w:cs="Arial"/>
          <w:sz w:val="20"/>
          <w:lang w:eastAsia="it-IT"/>
        </w:rPr>
        <w:t xml:space="preserve">del </w:t>
      </w:r>
      <w:r w:rsidRPr="008143B6">
        <w:rPr>
          <w:rFonts w:cs="Arial"/>
          <w:b/>
          <w:sz w:val="20"/>
          <w:lang w:eastAsia="it-IT"/>
        </w:rPr>
        <w:t>Servizio</w:t>
      </w:r>
      <w:r w:rsidR="00A57A34" w:rsidRPr="008143B6">
        <w:rPr>
          <w:rFonts w:cs="Arial"/>
          <w:b/>
          <w:sz w:val="20"/>
          <w:lang w:eastAsia="it-IT"/>
        </w:rPr>
        <w:t>/Settore</w:t>
      </w:r>
      <w:r w:rsidRPr="008143B6">
        <w:rPr>
          <w:rFonts w:cs="Arial"/>
          <w:b/>
          <w:sz w:val="20"/>
          <w:lang w:eastAsia="it-IT"/>
        </w:rPr>
        <w:t xml:space="preserve"> </w:t>
      </w:r>
      <w:r w:rsidR="008143B6" w:rsidRPr="008143B6">
        <w:rPr>
          <w:rFonts w:cs="Arial"/>
          <w:b/>
          <w:sz w:val="20"/>
          <w:lang w:eastAsia="it-IT"/>
        </w:rPr>
        <w:t>S.C. Servizio Tecnico, Logistico e Patrimonio</w:t>
      </w:r>
      <w:r w:rsidR="008143B6">
        <w:rPr>
          <w:rFonts w:cs="Arial"/>
          <w:sz w:val="20"/>
          <w:lang w:eastAsia="it-IT"/>
        </w:rPr>
        <w:t xml:space="preserve"> </w:t>
      </w:r>
      <w:r w:rsidR="008143B6" w:rsidRPr="008143B6">
        <w:rPr>
          <w:rFonts w:cs="Arial"/>
          <w:b/>
          <w:sz w:val="20"/>
          <w:lang w:eastAsia="it-IT"/>
        </w:rPr>
        <w:t>dell’Asl n. 7 Sulcis Iglesiente</w:t>
      </w:r>
      <w:r w:rsidR="008143B6" w:rsidRPr="00C54E37">
        <w:rPr>
          <w:rFonts w:cs="Arial"/>
          <w:sz w:val="20"/>
          <w:lang w:eastAsia="it-IT"/>
        </w:rPr>
        <w:t xml:space="preserve"> </w:t>
      </w:r>
      <w:r w:rsidR="00187786" w:rsidRPr="00C54E37">
        <w:rPr>
          <w:rFonts w:cs="Arial"/>
          <w:sz w:val="20"/>
          <w:lang w:eastAsia="it-IT"/>
        </w:rPr>
        <w:t>(di seguito “Stazione appaltante”)</w:t>
      </w:r>
      <w:r w:rsidR="00D21B5C" w:rsidRPr="00C54E37">
        <w:rPr>
          <w:rFonts w:cs="Arial"/>
          <w:sz w:val="20"/>
          <w:lang w:eastAsia="it-IT"/>
        </w:rPr>
        <w:t>, in accordo con il fabbisogno già manifestato alla CRC e sulla base del quale è stato calibrato l’appalto in oggetto,</w:t>
      </w:r>
      <w:r w:rsidR="00187786" w:rsidRPr="00C54E37">
        <w:rPr>
          <w:rFonts w:cs="Arial"/>
          <w:sz w:val="20"/>
          <w:lang w:eastAsia="it-IT"/>
        </w:rPr>
        <w:t xml:space="preserve"> </w:t>
      </w:r>
      <w:r w:rsidRPr="00C54E37">
        <w:rPr>
          <w:rFonts w:cs="Arial"/>
          <w:sz w:val="20"/>
          <w:lang w:eastAsia="it-IT"/>
        </w:rPr>
        <w:t xml:space="preserve">chiede di aderire all’accordo quadro di cui in oggetto </w:t>
      </w:r>
      <w:r w:rsidR="00107701" w:rsidRPr="00C54E37">
        <w:rPr>
          <w:rFonts w:cs="Arial"/>
          <w:sz w:val="20"/>
          <w:lang w:eastAsia="it-IT"/>
        </w:rPr>
        <w:t xml:space="preserve">e </w:t>
      </w:r>
      <w:r w:rsidR="00107701" w:rsidRPr="00C54E37">
        <w:rPr>
          <w:rFonts w:cs="Arial"/>
          <w:sz w:val="20"/>
        </w:rPr>
        <w:t>l’abilitazione alla pubblicazione dell’RdO</w:t>
      </w:r>
      <w:r w:rsidR="00107701" w:rsidRPr="00C54E37">
        <w:rPr>
          <w:rFonts w:cs="Arial"/>
          <w:sz w:val="20"/>
          <w:lang w:eastAsia="it-IT"/>
        </w:rPr>
        <w:t xml:space="preserve"> </w:t>
      </w:r>
      <w:r w:rsidRPr="00C54E37">
        <w:rPr>
          <w:rFonts w:cs="Arial"/>
          <w:sz w:val="20"/>
          <w:lang w:eastAsia="it-IT"/>
        </w:rPr>
        <w:t xml:space="preserve">per l’attivazione di un appalto specifico </w:t>
      </w:r>
      <w:r w:rsidR="00817E71" w:rsidRPr="00C54E37">
        <w:rPr>
          <w:rFonts w:cs="Arial"/>
          <w:sz w:val="20"/>
          <w:lang w:eastAsia="it-IT"/>
        </w:rPr>
        <w:t xml:space="preserve">relativo a (indicare oggetto) </w:t>
      </w:r>
      <w:r w:rsidR="008143B6">
        <w:rPr>
          <w:rFonts w:cs="Arial"/>
          <w:sz w:val="20"/>
          <w:lang w:eastAsia="it-IT"/>
        </w:rPr>
        <w:t>“Lavori di manutenzione ordinaria e straordinaria da eseguire in immobili in uso/di proprietà dell’Asl 7 Sulcis Iglesiente, Presidi Ospedalieri e Territoriali dell’Asl 7 Sulcis Iglesiente” e, pertanto chiede la disponibilità di euro 309.600,00 (lavori e Oneri per la sicurezza)</w:t>
      </w:r>
      <w:r w:rsidR="00187786" w:rsidRPr="00C54E37">
        <w:rPr>
          <w:rFonts w:cs="Arial"/>
          <w:sz w:val="20"/>
          <w:lang w:eastAsia="it-IT"/>
        </w:rPr>
        <w:t xml:space="preserve"> </w:t>
      </w:r>
      <w:r w:rsidR="00817E71" w:rsidRPr="00C54E37">
        <w:rPr>
          <w:rFonts w:cs="Arial"/>
          <w:sz w:val="20"/>
          <w:lang w:eastAsia="it-IT"/>
        </w:rPr>
        <w:t xml:space="preserve">e </w:t>
      </w:r>
      <w:r w:rsidRPr="00C54E37">
        <w:rPr>
          <w:rFonts w:cs="Arial"/>
          <w:sz w:val="20"/>
          <w:lang w:eastAsia="it-IT"/>
        </w:rPr>
        <w:t>ricadente in uno dei seguenti lotti:</w:t>
      </w:r>
    </w:p>
    <w:p w14:paraId="4D711296" w14:textId="77777777" w:rsidR="008115A0" w:rsidRPr="00C54E37" w:rsidRDefault="002738B0" w:rsidP="008115A0">
      <w:pPr>
        <w:pStyle w:val="Normalelt"/>
        <w:spacing w:before="0" w:after="0" w:line="360" w:lineRule="auto"/>
        <w:contextualSpacing/>
        <w:rPr>
          <w:rFonts w:cs="Arial"/>
          <w:b/>
          <w:sz w:val="20"/>
          <w:u w:val="single"/>
        </w:rPr>
      </w:pPr>
      <w:r w:rsidRPr="00C54E37">
        <w:rPr>
          <w:rFonts w:cs="Arial"/>
          <w:b/>
          <w:sz w:val="40"/>
          <w:szCs w:val="40"/>
          <w:u w:val="single"/>
        </w:rPr>
        <w:t>□</w:t>
      </w:r>
      <w:r w:rsidR="008115A0" w:rsidRPr="00C54E37">
        <w:rPr>
          <w:rFonts w:cs="Arial"/>
          <w:b/>
          <w:sz w:val="40"/>
          <w:szCs w:val="40"/>
          <w:u w:val="single"/>
        </w:rPr>
        <w:t xml:space="preserve"> </w:t>
      </w:r>
      <w:r w:rsidR="008115A0" w:rsidRPr="00C54E37">
        <w:rPr>
          <w:rFonts w:cs="Arial"/>
          <w:b/>
          <w:sz w:val="20"/>
          <w:u w:val="single"/>
        </w:rPr>
        <w:t>Lotto 1 - Città Metropolitana di Cagliari Importo € 1.400.000,00 CIG 94119044E2</w:t>
      </w:r>
    </w:p>
    <w:p w14:paraId="05E2E754" w14:textId="77777777" w:rsidR="008115A0" w:rsidRPr="00C54E37" w:rsidRDefault="008115A0" w:rsidP="008115A0">
      <w:pPr>
        <w:pStyle w:val="Corpotesto"/>
        <w:spacing w:after="200" w:line="360" w:lineRule="auto"/>
        <w:contextualSpacing/>
        <w:jc w:val="both"/>
        <w:rPr>
          <w:rFonts w:ascii="Arial" w:hAnsi="Arial" w:cs="Arial"/>
          <w:sz w:val="20"/>
          <w:szCs w:val="20"/>
        </w:rPr>
      </w:pPr>
      <w:r w:rsidRPr="00C54E37">
        <w:rPr>
          <w:rFonts w:ascii="Arial" w:hAnsi="Arial" w:cs="Arial"/>
          <w:sz w:val="20"/>
          <w:szCs w:val="20"/>
        </w:rPr>
        <w:t xml:space="preserve">per l’esecuzione di lavori di importo superiore a € 150.000 fino ad un massimo di € 305.000 incluso. Categorie OG1 Classifica I. </w:t>
      </w:r>
    </w:p>
    <w:p w14:paraId="6CD1336A" w14:textId="77777777" w:rsidR="008115A0" w:rsidRPr="00C54E37" w:rsidRDefault="008115A0" w:rsidP="008115A0">
      <w:pPr>
        <w:pStyle w:val="Corpotesto"/>
        <w:spacing w:after="200" w:line="360" w:lineRule="auto"/>
        <w:contextualSpacing/>
        <w:jc w:val="both"/>
        <w:rPr>
          <w:rFonts w:ascii="Arial" w:hAnsi="Arial" w:cs="Arial"/>
          <w:b/>
          <w:sz w:val="20"/>
          <w:szCs w:val="20"/>
          <w:u w:val="single"/>
        </w:rPr>
      </w:pPr>
      <w:r w:rsidRPr="00C54E37">
        <w:rPr>
          <w:rFonts w:ascii="Arial" w:hAnsi="Arial" w:cs="Arial"/>
          <w:b/>
          <w:sz w:val="40"/>
          <w:szCs w:val="40"/>
          <w:u w:val="single"/>
        </w:rPr>
        <w:t xml:space="preserve">□ </w:t>
      </w:r>
      <w:r w:rsidRPr="00C54E37">
        <w:rPr>
          <w:rFonts w:ascii="Arial" w:hAnsi="Arial" w:cs="Arial"/>
          <w:b/>
          <w:sz w:val="20"/>
          <w:szCs w:val="20"/>
          <w:u w:val="single"/>
        </w:rPr>
        <w:t xml:space="preserve">Lotto 2 </w:t>
      </w:r>
      <w:r w:rsidR="00141D37" w:rsidRPr="00C54E37">
        <w:rPr>
          <w:rFonts w:ascii="Arial" w:hAnsi="Arial" w:cs="Arial"/>
          <w:b/>
          <w:sz w:val="20"/>
          <w:szCs w:val="20"/>
          <w:u w:val="single"/>
        </w:rPr>
        <w:t xml:space="preserve">- </w:t>
      </w:r>
      <w:r w:rsidRPr="00C54E37">
        <w:rPr>
          <w:rFonts w:ascii="Arial" w:hAnsi="Arial" w:cs="Arial"/>
          <w:b/>
          <w:sz w:val="20"/>
          <w:szCs w:val="20"/>
          <w:u w:val="single"/>
        </w:rPr>
        <w:t xml:space="preserve">Città Metropolitana di Cagliari Importo € 1.900.000, 00 CIG 9411935E74 </w:t>
      </w:r>
    </w:p>
    <w:p w14:paraId="30AE68AA" w14:textId="77777777" w:rsidR="008115A0" w:rsidRPr="00C54E37" w:rsidRDefault="008115A0" w:rsidP="008115A0">
      <w:pPr>
        <w:pStyle w:val="Corpotesto"/>
        <w:spacing w:after="200" w:line="360" w:lineRule="auto"/>
        <w:contextualSpacing/>
        <w:jc w:val="both"/>
        <w:rPr>
          <w:rFonts w:ascii="Arial" w:hAnsi="Arial" w:cs="Arial"/>
          <w:sz w:val="20"/>
          <w:szCs w:val="20"/>
        </w:rPr>
      </w:pPr>
      <w:r w:rsidRPr="00C54E37">
        <w:rPr>
          <w:rFonts w:ascii="Arial" w:hAnsi="Arial" w:cs="Arial"/>
          <w:sz w:val="20"/>
          <w:szCs w:val="20"/>
        </w:rPr>
        <w:t>per l’esecuzione di lavori di importo superiore a € 305.001 fino ad un massimo di € 619.200 incluso. Categoria OG1 Classifica II.</w:t>
      </w:r>
    </w:p>
    <w:p w14:paraId="2DF1FEAD" w14:textId="77777777" w:rsidR="008115A0" w:rsidRPr="00C54E37" w:rsidRDefault="00873707" w:rsidP="008115A0">
      <w:pPr>
        <w:pStyle w:val="Corpotesto"/>
        <w:spacing w:after="200" w:line="360" w:lineRule="auto"/>
        <w:contextualSpacing/>
        <w:jc w:val="both"/>
        <w:rPr>
          <w:rFonts w:ascii="Arial" w:hAnsi="Arial" w:cs="Arial"/>
          <w:b/>
          <w:sz w:val="20"/>
          <w:szCs w:val="20"/>
          <w:u w:val="single"/>
        </w:rPr>
      </w:pPr>
      <w:r w:rsidRPr="00C54E37">
        <w:rPr>
          <w:rFonts w:ascii="Arial" w:hAnsi="Arial" w:cs="Arial"/>
          <w:b/>
          <w:sz w:val="40"/>
          <w:szCs w:val="40"/>
          <w:u w:val="single"/>
        </w:rPr>
        <w:t xml:space="preserve">□ </w:t>
      </w:r>
      <w:r w:rsidR="008115A0" w:rsidRPr="00C54E37">
        <w:rPr>
          <w:rFonts w:ascii="Arial" w:hAnsi="Arial" w:cs="Arial"/>
          <w:b/>
          <w:sz w:val="20"/>
          <w:szCs w:val="20"/>
          <w:u w:val="single"/>
        </w:rPr>
        <w:t xml:space="preserve">Lotto 3 </w:t>
      </w:r>
      <w:r w:rsidR="00141D37" w:rsidRPr="00C54E37">
        <w:rPr>
          <w:rFonts w:ascii="Arial" w:hAnsi="Arial" w:cs="Arial"/>
          <w:b/>
          <w:sz w:val="20"/>
          <w:szCs w:val="20"/>
          <w:u w:val="single"/>
        </w:rPr>
        <w:t xml:space="preserve">- </w:t>
      </w:r>
      <w:r w:rsidR="008115A0" w:rsidRPr="00C54E37">
        <w:rPr>
          <w:rFonts w:ascii="Arial" w:hAnsi="Arial" w:cs="Arial"/>
          <w:b/>
          <w:sz w:val="20"/>
          <w:szCs w:val="20"/>
          <w:u w:val="single"/>
        </w:rPr>
        <w:t>Sud Sardegna importo € 1.600.000,00 CIG 9411950AD6</w:t>
      </w:r>
    </w:p>
    <w:p w14:paraId="37C4002D" w14:textId="77777777" w:rsidR="008115A0" w:rsidRPr="00C54E37" w:rsidRDefault="008115A0" w:rsidP="008143B6">
      <w:pPr>
        <w:pStyle w:val="Corpotesto"/>
        <w:spacing w:line="360" w:lineRule="auto"/>
        <w:jc w:val="both"/>
        <w:rPr>
          <w:rFonts w:ascii="Arial" w:hAnsi="Arial" w:cs="Arial"/>
          <w:sz w:val="20"/>
          <w:szCs w:val="20"/>
        </w:rPr>
      </w:pPr>
      <w:r w:rsidRPr="00C54E37">
        <w:rPr>
          <w:rFonts w:ascii="Arial" w:hAnsi="Arial" w:cs="Arial"/>
          <w:sz w:val="20"/>
          <w:szCs w:val="20"/>
        </w:rPr>
        <w:lastRenderedPageBreak/>
        <w:t>per l’esecuzione di lavori di importo superiore a € 150.000 fino ad un massimo di € 305.000 incluso. Categorie OG1 Classifica I</w:t>
      </w:r>
      <w:r w:rsidR="00873707" w:rsidRPr="00C54E37">
        <w:rPr>
          <w:rFonts w:ascii="Arial" w:hAnsi="Arial" w:cs="Arial"/>
          <w:sz w:val="20"/>
          <w:szCs w:val="20"/>
        </w:rPr>
        <w:t>.</w:t>
      </w:r>
    </w:p>
    <w:p w14:paraId="75478334" w14:textId="481007D6" w:rsidR="008115A0" w:rsidRPr="00C54E37" w:rsidRDefault="008115A0" w:rsidP="003C5A4B">
      <w:pPr>
        <w:pStyle w:val="Corpotesto"/>
        <w:numPr>
          <w:ilvl w:val="0"/>
          <w:numId w:val="35"/>
        </w:numPr>
        <w:spacing w:after="200" w:line="360" w:lineRule="auto"/>
        <w:ind w:left="426" w:hanging="426"/>
        <w:contextualSpacing/>
        <w:jc w:val="both"/>
        <w:rPr>
          <w:rFonts w:ascii="Arial" w:hAnsi="Arial" w:cs="Arial"/>
          <w:b/>
          <w:sz w:val="20"/>
          <w:szCs w:val="20"/>
          <w:u w:val="single"/>
        </w:rPr>
      </w:pPr>
      <w:r w:rsidRPr="003C5A4B">
        <w:rPr>
          <w:rFonts w:ascii="Arial" w:hAnsi="Arial" w:cs="Arial"/>
          <w:b/>
          <w:sz w:val="20"/>
          <w:szCs w:val="20"/>
          <w:u w:val="single"/>
        </w:rPr>
        <w:t>L</w:t>
      </w:r>
      <w:r w:rsidRPr="00C54E37">
        <w:rPr>
          <w:rFonts w:ascii="Arial" w:hAnsi="Arial" w:cs="Arial"/>
          <w:b/>
          <w:sz w:val="20"/>
          <w:szCs w:val="20"/>
          <w:u w:val="single"/>
        </w:rPr>
        <w:t xml:space="preserve">otto 4 </w:t>
      </w:r>
      <w:r w:rsidR="00141D37" w:rsidRPr="00C54E37">
        <w:rPr>
          <w:rFonts w:ascii="Arial" w:hAnsi="Arial" w:cs="Arial"/>
          <w:b/>
          <w:sz w:val="20"/>
          <w:szCs w:val="20"/>
          <w:u w:val="single"/>
        </w:rPr>
        <w:t xml:space="preserve">- </w:t>
      </w:r>
      <w:r w:rsidRPr="00C54E37">
        <w:rPr>
          <w:rFonts w:ascii="Arial" w:hAnsi="Arial" w:cs="Arial"/>
          <w:b/>
          <w:sz w:val="20"/>
          <w:szCs w:val="20"/>
          <w:u w:val="single"/>
        </w:rPr>
        <w:t>Sud Sardegna importo € 5.000.000,00 CIG 9411959246</w:t>
      </w:r>
    </w:p>
    <w:p w14:paraId="53815F52" w14:textId="77777777" w:rsidR="008F3415" w:rsidRPr="00C54E37" w:rsidRDefault="008115A0" w:rsidP="008115A0">
      <w:pPr>
        <w:pStyle w:val="Corpotesto"/>
        <w:spacing w:after="200" w:line="360" w:lineRule="auto"/>
        <w:contextualSpacing/>
        <w:jc w:val="both"/>
        <w:rPr>
          <w:rFonts w:ascii="Arial" w:hAnsi="Arial" w:cs="Arial"/>
          <w:sz w:val="20"/>
          <w:szCs w:val="20"/>
        </w:rPr>
      </w:pPr>
      <w:r w:rsidRPr="00C54E37">
        <w:rPr>
          <w:rFonts w:ascii="Arial" w:hAnsi="Arial" w:cs="Arial"/>
          <w:sz w:val="20"/>
          <w:szCs w:val="20"/>
        </w:rPr>
        <w:t xml:space="preserve">per l’esecuzione di lavori di importo superiore a € 305.001 fino ad un massimo di € 619.200 incluso. </w:t>
      </w:r>
      <w:r w:rsidR="008F3415" w:rsidRPr="00C54E37">
        <w:rPr>
          <w:rFonts w:ascii="Arial" w:hAnsi="Arial" w:cs="Arial"/>
          <w:sz w:val="20"/>
          <w:szCs w:val="20"/>
        </w:rPr>
        <w:t>Categoria OG1 Classifica II.</w:t>
      </w:r>
    </w:p>
    <w:p w14:paraId="2532A954" w14:textId="77777777" w:rsidR="008115A0" w:rsidRPr="00C54E37" w:rsidRDefault="008F3415" w:rsidP="008115A0">
      <w:pPr>
        <w:pStyle w:val="Corpotesto"/>
        <w:spacing w:after="200" w:line="360" w:lineRule="auto"/>
        <w:contextualSpacing/>
        <w:jc w:val="both"/>
        <w:rPr>
          <w:rFonts w:ascii="Arial" w:hAnsi="Arial" w:cs="Arial"/>
          <w:b/>
          <w:sz w:val="20"/>
          <w:szCs w:val="20"/>
          <w:highlight w:val="yellow"/>
          <w:u w:val="single"/>
        </w:rPr>
      </w:pPr>
      <w:r w:rsidRPr="00C54E37">
        <w:rPr>
          <w:rFonts w:ascii="Arial" w:hAnsi="Arial" w:cs="Arial"/>
          <w:b/>
          <w:sz w:val="40"/>
          <w:szCs w:val="40"/>
          <w:u w:val="single"/>
        </w:rPr>
        <w:t xml:space="preserve">□ </w:t>
      </w:r>
      <w:r w:rsidR="008115A0" w:rsidRPr="00C54E37">
        <w:rPr>
          <w:rFonts w:ascii="Arial" w:hAnsi="Arial" w:cs="Arial"/>
          <w:b/>
          <w:sz w:val="20"/>
          <w:szCs w:val="20"/>
          <w:u w:val="single"/>
        </w:rPr>
        <w:t xml:space="preserve">Lotto 5 </w:t>
      </w:r>
      <w:r w:rsidR="00141D37" w:rsidRPr="00C54E37">
        <w:rPr>
          <w:rFonts w:ascii="Arial" w:hAnsi="Arial" w:cs="Arial"/>
          <w:b/>
          <w:sz w:val="20"/>
          <w:szCs w:val="20"/>
          <w:u w:val="single"/>
        </w:rPr>
        <w:t xml:space="preserve">- </w:t>
      </w:r>
      <w:r w:rsidR="008115A0" w:rsidRPr="00C54E37">
        <w:rPr>
          <w:rFonts w:ascii="Arial" w:hAnsi="Arial" w:cs="Arial"/>
          <w:b/>
          <w:sz w:val="20"/>
          <w:szCs w:val="20"/>
          <w:u w:val="single"/>
        </w:rPr>
        <w:t>Oristano importo € 1.300.000 CIG 9411975F76</w:t>
      </w:r>
    </w:p>
    <w:p w14:paraId="2396BB82" w14:textId="042AA497" w:rsidR="008115A0" w:rsidRPr="00C54E37" w:rsidRDefault="008115A0" w:rsidP="008115A0">
      <w:pPr>
        <w:pStyle w:val="Corpotesto"/>
        <w:spacing w:after="200" w:line="360" w:lineRule="auto"/>
        <w:contextualSpacing/>
        <w:jc w:val="both"/>
        <w:rPr>
          <w:rFonts w:ascii="Arial" w:hAnsi="Arial" w:cs="Arial"/>
          <w:sz w:val="20"/>
          <w:szCs w:val="20"/>
        </w:rPr>
      </w:pPr>
      <w:r w:rsidRPr="00C54E37">
        <w:rPr>
          <w:rFonts w:ascii="Arial" w:hAnsi="Arial" w:cs="Arial"/>
          <w:sz w:val="20"/>
          <w:szCs w:val="20"/>
        </w:rPr>
        <w:t xml:space="preserve">per l’esecuzione di lavori di importo superiore a € 150.000 fino ad un massimo di € 305.000 incluso. </w:t>
      </w:r>
      <w:r w:rsidR="008F3415" w:rsidRPr="00C54E37">
        <w:rPr>
          <w:rFonts w:ascii="Arial" w:hAnsi="Arial" w:cs="Arial"/>
          <w:sz w:val="20"/>
          <w:szCs w:val="20"/>
        </w:rPr>
        <w:t>Categorie OG1 Classifica I.</w:t>
      </w:r>
    </w:p>
    <w:p w14:paraId="68A42258" w14:textId="72F8F49E" w:rsidR="008115A0" w:rsidRPr="00C54E37" w:rsidRDefault="00141D37" w:rsidP="008115A0">
      <w:pPr>
        <w:pStyle w:val="Corpotesto"/>
        <w:spacing w:after="200" w:line="360" w:lineRule="auto"/>
        <w:contextualSpacing/>
        <w:jc w:val="both"/>
        <w:rPr>
          <w:rFonts w:ascii="Arial" w:hAnsi="Arial" w:cs="Arial"/>
          <w:b/>
          <w:sz w:val="20"/>
          <w:szCs w:val="20"/>
          <w:u w:val="single"/>
        </w:rPr>
      </w:pPr>
      <w:r w:rsidRPr="00C54E37">
        <w:rPr>
          <w:rFonts w:ascii="Arial" w:hAnsi="Arial" w:cs="Arial"/>
          <w:b/>
          <w:sz w:val="40"/>
          <w:szCs w:val="40"/>
          <w:u w:val="single"/>
        </w:rPr>
        <w:t xml:space="preserve">□ </w:t>
      </w:r>
      <w:r w:rsidR="008115A0" w:rsidRPr="00C54E37">
        <w:rPr>
          <w:rFonts w:ascii="Arial" w:hAnsi="Arial" w:cs="Arial"/>
          <w:b/>
          <w:sz w:val="20"/>
          <w:szCs w:val="20"/>
          <w:u w:val="single"/>
        </w:rPr>
        <w:t xml:space="preserve">Lotto 6 </w:t>
      </w:r>
      <w:r w:rsidRPr="00C54E37">
        <w:rPr>
          <w:rFonts w:ascii="Arial" w:hAnsi="Arial" w:cs="Arial"/>
          <w:b/>
          <w:sz w:val="20"/>
          <w:szCs w:val="20"/>
          <w:u w:val="single"/>
        </w:rPr>
        <w:t xml:space="preserve">- </w:t>
      </w:r>
      <w:r w:rsidR="008115A0" w:rsidRPr="00C54E37">
        <w:rPr>
          <w:rFonts w:ascii="Arial" w:hAnsi="Arial" w:cs="Arial"/>
          <w:b/>
          <w:sz w:val="20"/>
          <w:szCs w:val="20"/>
          <w:u w:val="single"/>
        </w:rPr>
        <w:t>Oristano importo € 1.600.000,00 CIG 9411989B05</w:t>
      </w:r>
    </w:p>
    <w:p w14:paraId="7BC68C0A" w14:textId="77777777" w:rsidR="008115A0" w:rsidRPr="00C54E37" w:rsidRDefault="008115A0" w:rsidP="008115A0">
      <w:pPr>
        <w:pStyle w:val="Corpotesto"/>
        <w:spacing w:after="200" w:line="360" w:lineRule="auto"/>
        <w:contextualSpacing/>
        <w:jc w:val="both"/>
        <w:rPr>
          <w:rFonts w:ascii="Arial" w:hAnsi="Arial" w:cs="Arial"/>
          <w:sz w:val="20"/>
          <w:szCs w:val="20"/>
        </w:rPr>
      </w:pPr>
      <w:r w:rsidRPr="00C54E37">
        <w:rPr>
          <w:rFonts w:ascii="Arial" w:hAnsi="Arial" w:cs="Arial"/>
          <w:sz w:val="20"/>
          <w:szCs w:val="20"/>
        </w:rPr>
        <w:t xml:space="preserve">per l’esecuzione di lavori di importo superiore a € 305.001 fino ad un massimo di € 619.200 incluso. </w:t>
      </w:r>
      <w:r w:rsidR="00605613" w:rsidRPr="00C54E37">
        <w:rPr>
          <w:rFonts w:ascii="Arial" w:hAnsi="Arial" w:cs="Arial"/>
          <w:sz w:val="20"/>
          <w:szCs w:val="20"/>
        </w:rPr>
        <w:t>Categoria OG1 Classifica II.</w:t>
      </w:r>
    </w:p>
    <w:p w14:paraId="0AF7686D" w14:textId="53CD4157" w:rsidR="008115A0" w:rsidRPr="00C54E37" w:rsidRDefault="00141D37" w:rsidP="008115A0">
      <w:pPr>
        <w:pStyle w:val="Corpotesto"/>
        <w:spacing w:after="200" w:line="360" w:lineRule="auto"/>
        <w:contextualSpacing/>
        <w:jc w:val="both"/>
        <w:rPr>
          <w:rFonts w:ascii="Arial" w:hAnsi="Arial" w:cs="Arial"/>
          <w:b/>
          <w:sz w:val="20"/>
          <w:szCs w:val="20"/>
          <w:u w:val="single"/>
        </w:rPr>
      </w:pPr>
      <w:r w:rsidRPr="00C54E37">
        <w:rPr>
          <w:rFonts w:ascii="Arial" w:hAnsi="Arial" w:cs="Arial"/>
          <w:b/>
          <w:sz w:val="40"/>
          <w:szCs w:val="40"/>
          <w:u w:val="single"/>
        </w:rPr>
        <w:t xml:space="preserve">□ </w:t>
      </w:r>
      <w:r w:rsidR="008115A0" w:rsidRPr="00C54E37">
        <w:rPr>
          <w:rFonts w:ascii="Arial" w:hAnsi="Arial" w:cs="Arial"/>
          <w:b/>
          <w:sz w:val="20"/>
          <w:szCs w:val="20"/>
          <w:u w:val="single"/>
        </w:rPr>
        <w:t xml:space="preserve">Lotto 7 </w:t>
      </w:r>
      <w:r w:rsidR="00605613" w:rsidRPr="00C54E37">
        <w:rPr>
          <w:rFonts w:ascii="Arial" w:hAnsi="Arial" w:cs="Arial"/>
          <w:b/>
          <w:sz w:val="20"/>
          <w:szCs w:val="20"/>
          <w:u w:val="single"/>
        </w:rPr>
        <w:t xml:space="preserve">- </w:t>
      </w:r>
      <w:r w:rsidR="008115A0" w:rsidRPr="00C54E37">
        <w:rPr>
          <w:rFonts w:ascii="Arial" w:hAnsi="Arial" w:cs="Arial"/>
          <w:b/>
          <w:sz w:val="20"/>
          <w:szCs w:val="20"/>
          <w:u w:val="single"/>
        </w:rPr>
        <w:t>Nuoro/Sassari importo € 2.900.000,00, CIG 9411998275</w:t>
      </w:r>
    </w:p>
    <w:p w14:paraId="506DDCC3" w14:textId="77777777" w:rsidR="00605613" w:rsidRPr="00C54E37" w:rsidRDefault="008115A0" w:rsidP="008115A0">
      <w:pPr>
        <w:pStyle w:val="Corpotesto"/>
        <w:spacing w:after="200" w:line="360" w:lineRule="auto"/>
        <w:contextualSpacing/>
        <w:jc w:val="both"/>
        <w:rPr>
          <w:rFonts w:ascii="Arial" w:hAnsi="Arial" w:cs="Arial"/>
          <w:sz w:val="20"/>
          <w:szCs w:val="20"/>
        </w:rPr>
      </w:pPr>
      <w:r w:rsidRPr="00C54E37">
        <w:rPr>
          <w:rFonts w:ascii="Arial" w:hAnsi="Arial" w:cs="Arial"/>
          <w:sz w:val="20"/>
          <w:szCs w:val="20"/>
        </w:rPr>
        <w:t>per l’esecuzione di lavori di importo superiore a € 150.000 fino ad un massimo di € 305.000 incluso. Categorie OG1 C</w:t>
      </w:r>
      <w:r w:rsidR="00605613" w:rsidRPr="00C54E37">
        <w:rPr>
          <w:rFonts w:ascii="Arial" w:hAnsi="Arial" w:cs="Arial"/>
          <w:sz w:val="20"/>
          <w:szCs w:val="20"/>
        </w:rPr>
        <w:t>lassifica I.</w:t>
      </w:r>
    </w:p>
    <w:p w14:paraId="21BB0367" w14:textId="04508ED6" w:rsidR="008115A0" w:rsidRPr="00C54E37" w:rsidRDefault="00605613" w:rsidP="008115A0">
      <w:pPr>
        <w:pStyle w:val="Corpotesto"/>
        <w:spacing w:after="200" w:line="360" w:lineRule="auto"/>
        <w:contextualSpacing/>
        <w:jc w:val="both"/>
        <w:rPr>
          <w:rFonts w:ascii="Arial" w:hAnsi="Arial" w:cs="Arial"/>
          <w:b/>
          <w:sz w:val="20"/>
          <w:szCs w:val="20"/>
          <w:u w:val="single"/>
        </w:rPr>
      </w:pPr>
      <w:r w:rsidRPr="00C54E37">
        <w:rPr>
          <w:rFonts w:ascii="Arial" w:hAnsi="Arial" w:cs="Arial"/>
          <w:b/>
          <w:sz w:val="40"/>
          <w:szCs w:val="40"/>
          <w:u w:val="single"/>
        </w:rPr>
        <w:t xml:space="preserve">□ </w:t>
      </w:r>
      <w:r w:rsidR="008115A0" w:rsidRPr="00C54E37">
        <w:rPr>
          <w:rFonts w:ascii="Arial" w:hAnsi="Arial" w:cs="Arial"/>
          <w:b/>
          <w:sz w:val="20"/>
          <w:szCs w:val="20"/>
          <w:u w:val="single"/>
        </w:rPr>
        <w:t xml:space="preserve">Lotto 8 </w:t>
      </w:r>
      <w:r w:rsidRPr="00C54E37">
        <w:rPr>
          <w:rFonts w:ascii="Arial" w:hAnsi="Arial" w:cs="Arial"/>
          <w:b/>
          <w:sz w:val="20"/>
          <w:szCs w:val="20"/>
          <w:u w:val="single"/>
        </w:rPr>
        <w:t xml:space="preserve">- </w:t>
      </w:r>
      <w:r w:rsidR="008115A0" w:rsidRPr="00C54E37">
        <w:rPr>
          <w:rFonts w:ascii="Arial" w:hAnsi="Arial" w:cs="Arial"/>
          <w:b/>
          <w:sz w:val="20"/>
          <w:szCs w:val="20"/>
          <w:u w:val="single"/>
        </w:rPr>
        <w:t>Nuoro/Sassari importo € 6.000.000,00, CIG 94120079E0</w:t>
      </w:r>
    </w:p>
    <w:p w14:paraId="1E7E42BD" w14:textId="77777777" w:rsidR="00545319" w:rsidRPr="00C54E37" w:rsidRDefault="008115A0" w:rsidP="008115A0">
      <w:pPr>
        <w:pStyle w:val="Corpotesto"/>
        <w:spacing w:after="200" w:line="360" w:lineRule="auto"/>
        <w:contextualSpacing/>
        <w:jc w:val="both"/>
        <w:rPr>
          <w:rFonts w:ascii="Arial" w:hAnsi="Arial" w:cs="Arial"/>
          <w:sz w:val="20"/>
          <w:szCs w:val="20"/>
        </w:rPr>
      </w:pPr>
      <w:r w:rsidRPr="00C54E37">
        <w:rPr>
          <w:rFonts w:ascii="Arial" w:hAnsi="Arial" w:cs="Arial"/>
          <w:sz w:val="20"/>
          <w:szCs w:val="20"/>
        </w:rPr>
        <w:t>per l’esecuzione di lavori di importo superiore a € 305.001 fino ad un massimo di € 619.200 incluso. Categoria OG1 Cl</w:t>
      </w:r>
      <w:r w:rsidR="00545319" w:rsidRPr="00C54E37">
        <w:rPr>
          <w:rFonts w:ascii="Arial" w:hAnsi="Arial" w:cs="Arial"/>
          <w:sz w:val="20"/>
          <w:szCs w:val="20"/>
        </w:rPr>
        <w:t>assifica II</w:t>
      </w:r>
    </w:p>
    <w:p w14:paraId="6CD3089A" w14:textId="21844E42" w:rsidR="008115A0" w:rsidRPr="00C54E37" w:rsidRDefault="00545319" w:rsidP="008115A0">
      <w:pPr>
        <w:pStyle w:val="Corpotesto"/>
        <w:spacing w:after="200" w:line="360" w:lineRule="auto"/>
        <w:contextualSpacing/>
        <w:jc w:val="both"/>
        <w:rPr>
          <w:rFonts w:ascii="Arial" w:hAnsi="Arial" w:cs="Arial"/>
          <w:b/>
          <w:sz w:val="20"/>
          <w:szCs w:val="20"/>
          <w:u w:val="single"/>
        </w:rPr>
      </w:pPr>
      <w:r w:rsidRPr="00C54E37">
        <w:rPr>
          <w:rFonts w:ascii="Arial" w:hAnsi="Arial" w:cs="Arial"/>
          <w:b/>
          <w:sz w:val="40"/>
          <w:szCs w:val="40"/>
          <w:u w:val="single"/>
        </w:rPr>
        <w:t xml:space="preserve">□ </w:t>
      </w:r>
      <w:r w:rsidR="008115A0" w:rsidRPr="00C54E37">
        <w:rPr>
          <w:rFonts w:ascii="Arial" w:hAnsi="Arial" w:cs="Arial"/>
          <w:b/>
          <w:sz w:val="20"/>
          <w:szCs w:val="20"/>
          <w:u w:val="single"/>
        </w:rPr>
        <w:t xml:space="preserve">Lotto 9 </w:t>
      </w:r>
      <w:r w:rsidRPr="00C54E37">
        <w:rPr>
          <w:rFonts w:ascii="Arial" w:hAnsi="Arial" w:cs="Arial"/>
          <w:b/>
          <w:sz w:val="20"/>
          <w:szCs w:val="20"/>
          <w:u w:val="single"/>
        </w:rPr>
        <w:t xml:space="preserve">- </w:t>
      </w:r>
      <w:r w:rsidR="008115A0" w:rsidRPr="00C54E37">
        <w:rPr>
          <w:rFonts w:ascii="Arial" w:hAnsi="Arial" w:cs="Arial"/>
          <w:b/>
          <w:sz w:val="20"/>
          <w:szCs w:val="20"/>
          <w:u w:val="single"/>
        </w:rPr>
        <w:t>OG2 SARDEGNA importo € 2.200.000 CIG 9412022642</w:t>
      </w:r>
    </w:p>
    <w:p w14:paraId="76FDE1C5" w14:textId="77777777" w:rsidR="008115A0" w:rsidRPr="00C54E37" w:rsidRDefault="008115A0" w:rsidP="008115A0">
      <w:pPr>
        <w:pStyle w:val="Corpotesto"/>
        <w:spacing w:after="200" w:line="360" w:lineRule="auto"/>
        <w:contextualSpacing/>
        <w:jc w:val="both"/>
        <w:rPr>
          <w:rFonts w:ascii="Arial" w:hAnsi="Arial" w:cs="Arial"/>
          <w:sz w:val="20"/>
          <w:szCs w:val="20"/>
        </w:rPr>
      </w:pPr>
      <w:r w:rsidRPr="00C54E37">
        <w:rPr>
          <w:rFonts w:ascii="Arial" w:hAnsi="Arial" w:cs="Arial"/>
          <w:sz w:val="20"/>
          <w:szCs w:val="20"/>
        </w:rPr>
        <w:t>per l’esecuzione di lavori di importo superiore a € 150.000 fino ad un massimo di € 1.033.000 incluso. Categoria OG2 Classifica III</w:t>
      </w:r>
      <w:r w:rsidR="00545319" w:rsidRPr="00C54E37">
        <w:rPr>
          <w:rFonts w:ascii="Arial" w:hAnsi="Arial" w:cs="Arial"/>
          <w:sz w:val="20"/>
          <w:szCs w:val="20"/>
        </w:rPr>
        <w:t>.</w:t>
      </w:r>
    </w:p>
    <w:p w14:paraId="04CB3D14" w14:textId="6BBAFB63" w:rsidR="008115A0" w:rsidRPr="00C54E37" w:rsidRDefault="00545319" w:rsidP="008115A0">
      <w:pPr>
        <w:pStyle w:val="Corpotesto"/>
        <w:spacing w:after="200" w:line="360" w:lineRule="auto"/>
        <w:contextualSpacing/>
        <w:jc w:val="both"/>
        <w:rPr>
          <w:rFonts w:ascii="Arial" w:hAnsi="Arial" w:cs="Arial"/>
          <w:b/>
          <w:caps/>
          <w:sz w:val="20"/>
          <w:szCs w:val="20"/>
          <w:u w:val="single"/>
        </w:rPr>
      </w:pPr>
      <w:r w:rsidRPr="00C54E37">
        <w:rPr>
          <w:rFonts w:ascii="Arial" w:hAnsi="Arial" w:cs="Arial"/>
          <w:b/>
          <w:sz w:val="40"/>
          <w:szCs w:val="40"/>
          <w:u w:val="single"/>
        </w:rPr>
        <w:t xml:space="preserve">□ </w:t>
      </w:r>
      <w:r w:rsidR="008115A0" w:rsidRPr="00C54E37">
        <w:rPr>
          <w:rFonts w:ascii="Arial" w:hAnsi="Arial" w:cs="Arial"/>
          <w:b/>
          <w:sz w:val="20"/>
          <w:szCs w:val="20"/>
          <w:u w:val="single"/>
        </w:rPr>
        <w:t xml:space="preserve">Lotto 10 </w:t>
      </w:r>
      <w:r w:rsidRPr="00C54E37">
        <w:rPr>
          <w:rFonts w:ascii="Arial" w:hAnsi="Arial" w:cs="Arial"/>
          <w:b/>
          <w:sz w:val="20"/>
          <w:szCs w:val="20"/>
          <w:u w:val="single"/>
        </w:rPr>
        <w:t xml:space="preserve">- </w:t>
      </w:r>
      <w:r w:rsidR="008115A0" w:rsidRPr="00C54E37">
        <w:rPr>
          <w:rFonts w:ascii="Arial" w:hAnsi="Arial" w:cs="Arial"/>
          <w:b/>
          <w:sz w:val="20"/>
          <w:szCs w:val="20"/>
          <w:u w:val="single"/>
        </w:rPr>
        <w:t>SARDEGNA OG11 importo</w:t>
      </w:r>
      <w:r w:rsidR="008115A0" w:rsidRPr="00C54E37">
        <w:rPr>
          <w:rFonts w:ascii="Arial" w:hAnsi="Arial" w:cs="Arial"/>
          <w:b/>
          <w:caps/>
          <w:sz w:val="20"/>
          <w:szCs w:val="20"/>
          <w:u w:val="single"/>
        </w:rPr>
        <w:t xml:space="preserve"> € 2.600.0000,00 CIG 9412028B34</w:t>
      </w:r>
    </w:p>
    <w:p w14:paraId="03F2DB25" w14:textId="77777777" w:rsidR="008115A0" w:rsidRDefault="008115A0" w:rsidP="008115A0">
      <w:pPr>
        <w:pStyle w:val="Nessunaspaziatura"/>
        <w:spacing w:after="200" w:line="360" w:lineRule="auto"/>
        <w:contextualSpacing/>
        <w:rPr>
          <w:rFonts w:ascii="Arial" w:hAnsi="Arial" w:cs="Arial"/>
          <w:sz w:val="20"/>
          <w:szCs w:val="20"/>
        </w:rPr>
      </w:pPr>
      <w:r w:rsidRPr="00C54E37">
        <w:rPr>
          <w:rFonts w:ascii="Arial" w:hAnsi="Arial" w:cs="Arial"/>
          <w:sz w:val="20"/>
          <w:szCs w:val="20"/>
        </w:rPr>
        <w:t>per l’esecuzione di lavori di importo superiore a € 150.000 fino ad un massimo di € 619.200 incluso. Categoria OG11 Classifica II</w:t>
      </w:r>
      <w:r w:rsidR="00545319" w:rsidRPr="00C54E37">
        <w:rPr>
          <w:rFonts w:ascii="Arial" w:hAnsi="Arial" w:cs="Arial"/>
          <w:sz w:val="20"/>
          <w:szCs w:val="20"/>
        </w:rPr>
        <w:t>.</w:t>
      </w:r>
    </w:p>
    <w:p w14:paraId="16CDDABC" w14:textId="77777777" w:rsidR="00C54E37" w:rsidRPr="00C54E37" w:rsidRDefault="00C54E37" w:rsidP="008115A0">
      <w:pPr>
        <w:pStyle w:val="Nessunaspaziatura"/>
        <w:spacing w:after="200" w:line="360" w:lineRule="auto"/>
        <w:rPr>
          <w:rFonts w:ascii="Arial" w:hAnsi="Arial" w:cs="Arial"/>
          <w:sz w:val="20"/>
          <w:szCs w:val="20"/>
        </w:rPr>
      </w:pPr>
    </w:p>
    <w:p w14:paraId="724D0BED" w14:textId="54992EA0" w:rsidR="002738B0" w:rsidRPr="00BE1DA6" w:rsidRDefault="00BF1201" w:rsidP="00AE621B">
      <w:pPr>
        <w:pStyle w:val="Normalelt"/>
        <w:spacing w:before="0" w:after="0" w:line="360" w:lineRule="auto"/>
        <w:contextualSpacing/>
        <w:jc w:val="both"/>
        <w:rPr>
          <w:rFonts w:cs="Arial"/>
          <w:sz w:val="20"/>
        </w:rPr>
      </w:pPr>
      <w:r w:rsidRPr="00BE1DA6">
        <w:rPr>
          <w:rFonts w:cs="Arial"/>
          <w:sz w:val="20"/>
          <w:lang w:eastAsia="it-IT"/>
        </w:rPr>
        <w:t xml:space="preserve">in quanto l’appalto da attivare ha un importo a base d’asta pari a </w:t>
      </w:r>
      <w:r w:rsidR="003C5A4B">
        <w:rPr>
          <w:rFonts w:cs="Arial"/>
          <w:sz w:val="20"/>
          <w:lang w:eastAsia="it-IT"/>
        </w:rPr>
        <w:t>309.600,00</w:t>
      </w:r>
      <w:r w:rsidRPr="00BE1DA6">
        <w:rPr>
          <w:rFonts w:cs="Arial"/>
          <w:sz w:val="20"/>
          <w:lang w:eastAsia="it-IT"/>
        </w:rPr>
        <w:t xml:space="preserve"> euro,</w:t>
      </w:r>
      <w:r w:rsidR="00167021" w:rsidRPr="00BE1DA6">
        <w:rPr>
          <w:rFonts w:cs="Arial"/>
          <w:sz w:val="20"/>
          <w:lang w:eastAsia="it-IT"/>
        </w:rPr>
        <w:t xml:space="preserve"> di cui €</w:t>
      </w:r>
      <w:r w:rsidR="003C5A4B">
        <w:rPr>
          <w:rFonts w:cs="Arial"/>
          <w:sz w:val="20"/>
          <w:lang w:eastAsia="it-IT"/>
        </w:rPr>
        <w:t xml:space="preserve"> 297.</w:t>
      </w:r>
      <w:r w:rsidR="00175609">
        <w:rPr>
          <w:rFonts w:cs="Arial"/>
          <w:sz w:val="20"/>
          <w:lang w:eastAsia="it-IT"/>
        </w:rPr>
        <w:t>6</w:t>
      </w:r>
      <w:r w:rsidR="003C5A4B">
        <w:rPr>
          <w:rFonts w:cs="Arial"/>
          <w:sz w:val="20"/>
          <w:lang w:eastAsia="it-IT"/>
        </w:rPr>
        <w:t xml:space="preserve">00,00 </w:t>
      </w:r>
      <w:r w:rsidR="00167021" w:rsidRPr="00BE1DA6">
        <w:rPr>
          <w:rFonts w:cs="Arial"/>
          <w:sz w:val="20"/>
          <w:lang w:eastAsia="it-IT"/>
        </w:rPr>
        <w:t xml:space="preserve">per lavori e € </w:t>
      </w:r>
      <w:r w:rsidR="003C5A4B">
        <w:rPr>
          <w:rFonts w:cs="Arial"/>
          <w:sz w:val="20"/>
          <w:lang w:eastAsia="it-IT"/>
        </w:rPr>
        <w:t>1</w:t>
      </w:r>
      <w:r w:rsidR="00175609">
        <w:rPr>
          <w:rFonts w:cs="Arial"/>
          <w:sz w:val="20"/>
          <w:lang w:eastAsia="it-IT"/>
        </w:rPr>
        <w:t>2</w:t>
      </w:r>
      <w:r w:rsidR="003C5A4B">
        <w:rPr>
          <w:rFonts w:cs="Arial"/>
          <w:sz w:val="20"/>
          <w:lang w:eastAsia="it-IT"/>
        </w:rPr>
        <w:t>.</w:t>
      </w:r>
      <w:r w:rsidR="00175609">
        <w:rPr>
          <w:rFonts w:cs="Arial"/>
          <w:sz w:val="20"/>
          <w:lang w:eastAsia="it-IT"/>
        </w:rPr>
        <w:t>0</w:t>
      </w:r>
      <w:r w:rsidR="003C5A4B">
        <w:rPr>
          <w:rFonts w:cs="Arial"/>
          <w:sz w:val="20"/>
          <w:lang w:eastAsia="it-IT"/>
        </w:rPr>
        <w:t>00,00</w:t>
      </w:r>
      <w:r w:rsidR="003C5A4B" w:rsidRPr="00BE1DA6">
        <w:rPr>
          <w:rFonts w:cs="Arial"/>
          <w:sz w:val="20"/>
          <w:lang w:eastAsia="it-IT"/>
        </w:rPr>
        <w:t xml:space="preserve"> </w:t>
      </w:r>
      <w:r w:rsidR="00167021" w:rsidRPr="00BE1DA6">
        <w:rPr>
          <w:rFonts w:cs="Arial"/>
          <w:sz w:val="20"/>
          <w:lang w:eastAsia="it-IT"/>
        </w:rPr>
        <w:t>per oneri della sicurezza non soggetti a ribasso,</w:t>
      </w:r>
      <w:r w:rsidRPr="00BE1DA6">
        <w:rPr>
          <w:rFonts w:cs="Arial"/>
          <w:sz w:val="20"/>
          <w:lang w:eastAsia="it-IT"/>
        </w:rPr>
        <w:t xml:space="preserve"> è di </w:t>
      </w:r>
      <w:r w:rsidRPr="00BE1DA6">
        <w:rPr>
          <w:rFonts w:cs="Arial"/>
          <w:sz w:val="20"/>
        </w:rPr>
        <w:t>Categoria OG</w:t>
      </w:r>
      <w:r w:rsidR="003C5A4B">
        <w:rPr>
          <w:rFonts w:cs="Arial"/>
          <w:sz w:val="20"/>
        </w:rPr>
        <w:t>1</w:t>
      </w:r>
      <w:r w:rsidRPr="00BE1DA6">
        <w:rPr>
          <w:rFonts w:cs="Arial"/>
          <w:sz w:val="20"/>
        </w:rPr>
        <w:t xml:space="preserve"> Classifica </w:t>
      </w:r>
      <w:r w:rsidR="003C5A4B">
        <w:rPr>
          <w:rFonts w:cs="Arial"/>
          <w:sz w:val="20"/>
        </w:rPr>
        <w:t>I</w:t>
      </w:r>
      <w:r w:rsidRPr="00BE1DA6">
        <w:rPr>
          <w:rFonts w:cs="Arial"/>
          <w:sz w:val="20"/>
        </w:rPr>
        <w:t xml:space="preserve"> e ricade esclusivamente in uno o più comuni del territorio del lotto selezionato.</w:t>
      </w:r>
    </w:p>
    <w:p w14:paraId="10CF74B1" w14:textId="6E5AE1A0" w:rsidR="00BF1201" w:rsidRDefault="00BF1201" w:rsidP="00AE621B">
      <w:pPr>
        <w:pStyle w:val="Normalelt"/>
        <w:spacing w:before="0" w:after="0" w:line="360" w:lineRule="auto"/>
        <w:contextualSpacing/>
        <w:jc w:val="both"/>
        <w:rPr>
          <w:rFonts w:cs="Arial"/>
          <w:sz w:val="20"/>
        </w:rPr>
      </w:pPr>
      <w:r w:rsidRPr="00C54E37">
        <w:rPr>
          <w:rFonts w:cs="Arial"/>
          <w:sz w:val="20"/>
        </w:rPr>
        <w:lastRenderedPageBreak/>
        <w:t xml:space="preserve">Il Responsabile </w:t>
      </w:r>
      <w:r w:rsidR="00175609">
        <w:rPr>
          <w:rFonts w:cs="Arial"/>
          <w:sz w:val="20"/>
        </w:rPr>
        <w:t>U</w:t>
      </w:r>
      <w:r w:rsidRPr="00C54E37">
        <w:rPr>
          <w:rFonts w:cs="Arial"/>
          <w:sz w:val="20"/>
        </w:rPr>
        <w:t xml:space="preserve">nico </w:t>
      </w:r>
      <w:r w:rsidR="00DC1667" w:rsidRPr="00C54E37">
        <w:rPr>
          <w:rFonts w:cs="Arial"/>
          <w:sz w:val="20"/>
        </w:rPr>
        <w:t xml:space="preserve">del </w:t>
      </w:r>
      <w:r w:rsidR="00175609">
        <w:rPr>
          <w:rFonts w:cs="Arial"/>
          <w:sz w:val="20"/>
        </w:rPr>
        <w:t>P</w:t>
      </w:r>
      <w:r w:rsidR="00DC1667" w:rsidRPr="00C54E37">
        <w:rPr>
          <w:rFonts w:cs="Arial"/>
          <w:sz w:val="20"/>
        </w:rPr>
        <w:t>ro</w:t>
      </w:r>
      <w:r w:rsidR="00175609">
        <w:rPr>
          <w:rFonts w:cs="Arial"/>
          <w:sz w:val="20"/>
        </w:rPr>
        <w:t>getto</w:t>
      </w:r>
      <w:r w:rsidRPr="00C54E37">
        <w:rPr>
          <w:rFonts w:cs="Arial"/>
          <w:sz w:val="20"/>
        </w:rPr>
        <w:t xml:space="preserve"> da attivare è </w:t>
      </w:r>
      <w:r w:rsidR="003C5A4B">
        <w:rPr>
          <w:rFonts w:cs="Arial"/>
          <w:sz w:val="20"/>
        </w:rPr>
        <w:t>Rosella Demuro</w:t>
      </w:r>
      <w:r w:rsidRPr="00C54E37">
        <w:rPr>
          <w:rFonts w:cs="Arial"/>
          <w:sz w:val="20"/>
        </w:rPr>
        <w:t xml:space="preserve"> che sottoscrive questa domanda e i suoi allegati per accettazione.</w:t>
      </w:r>
    </w:p>
    <w:p w14:paraId="01BC6BDE" w14:textId="77777777" w:rsidR="000228D7" w:rsidRDefault="000228D7" w:rsidP="00AE621B">
      <w:pPr>
        <w:pStyle w:val="Normalelt"/>
        <w:spacing w:before="0" w:after="0" w:line="360" w:lineRule="auto"/>
        <w:contextualSpacing/>
        <w:jc w:val="both"/>
        <w:rPr>
          <w:rFonts w:cs="Arial"/>
          <w:sz w:val="20"/>
        </w:rPr>
      </w:pPr>
    </w:p>
    <w:p w14:paraId="3482D4A7" w14:textId="77777777" w:rsidR="000228D7" w:rsidRPr="00BE1DA6" w:rsidRDefault="000228D7" w:rsidP="00AE621B">
      <w:pPr>
        <w:pStyle w:val="Normalelt"/>
        <w:spacing w:before="0" w:after="0" w:line="360" w:lineRule="auto"/>
        <w:contextualSpacing/>
        <w:jc w:val="both"/>
        <w:rPr>
          <w:rFonts w:cs="Arial"/>
          <w:sz w:val="20"/>
        </w:rPr>
      </w:pPr>
      <w:r w:rsidRPr="00BE1DA6">
        <w:rPr>
          <w:rFonts w:cs="Arial"/>
          <w:sz w:val="20"/>
        </w:rPr>
        <w:t>Si dichiara che per questo appalto</w:t>
      </w:r>
      <w:r w:rsidR="007C7549" w:rsidRPr="00BE1DA6">
        <w:rPr>
          <w:rFonts w:cs="Arial"/>
          <w:sz w:val="20"/>
        </w:rPr>
        <w:t xml:space="preserve"> (barrare il caso che ricorre)</w:t>
      </w:r>
      <w:r w:rsidRPr="00BE1DA6">
        <w:rPr>
          <w:rFonts w:cs="Arial"/>
          <w:sz w:val="20"/>
        </w:rPr>
        <w:t>:</w:t>
      </w:r>
    </w:p>
    <w:p w14:paraId="1A24DC92" w14:textId="057D012C" w:rsidR="000228D7" w:rsidRPr="00BE1DA6" w:rsidRDefault="000228D7" w:rsidP="003C5A4B">
      <w:pPr>
        <w:pStyle w:val="Normalelt"/>
        <w:numPr>
          <w:ilvl w:val="0"/>
          <w:numId w:val="36"/>
        </w:numPr>
        <w:spacing w:before="0" w:after="0" w:line="360" w:lineRule="auto"/>
        <w:ind w:left="284" w:hanging="284"/>
        <w:contextualSpacing/>
        <w:jc w:val="both"/>
        <w:rPr>
          <w:rFonts w:cs="Arial"/>
          <w:sz w:val="20"/>
          <w:lang w:eastAsia="it-IT"/>
        </w:rPr>
      </w:pPr>
      <w:r w:rsidRPr="00BE1DA6">
        <w:rPr>
          <w:rFonts w:cs="Arial"/>
          <w:sz w:val="20"/>
          <w:lang w:eastAsia="it-IT"/>
        </w:rPr>
        <w:t>si intende avvalersi dello schema di Capitolato Speciale parte tecnica per la categoria OG</w:t>
      </w:r>
      <w:r w:rsidR="003C5A4B">
        <w:rPr>
          <w:rFonts w:cs="Arial"/>
          <w:sz w:val="20"/>
          <w:lang w:eastAsia="it-IT"/>
        </w:rPr>
        <w:t>1</w:t>
      </w:r>
      <w:r w:rsidRPr="00BE1DA6">
        <w:rPr>
          <w:rFonts w:cs="Arial"/>
          <w:sz w:val="20"/>
          <w:lang w:eastAsia="it-IT"/>
        </w:rPr>
        <w:t xml:space="preserve"> già predisposto dalla CRC</w:t>
      </w:r>
      <w:r w:rsidR="007C7549" w:rsidRPr="00BE1DA6">
        <w:rPr>
          <w:rFonts w:cs="Arial"/>
          <w:sz w:val="20"/>
          <w:lang w:eastAsia="it-IT"/>
        </w:rPr>
        <w:t xml:space="preserve"> </w:t>
      </w:r>
      <w:r w:rsidR="00B9126E" w:rsidRPr="00BE1DA6">
        <w:rPr>
          <w:rFonts w:cs="Arial"/>
          <w:sz w:val="20"/>
          <w:lang w:eastAsia="it-IT"/>
        </w:rPr>
        <w:t>ch</w:t>
      </w:r>
      <w:r w:rsidR="007C7549" w:rsidRPr="00BE1DA6">
        <w:rPr>
          <w:rFonts w:cs="Arial"/>
          <w:sz w:val="20"/>
          <w:lang w:eastAsia="it-IT"/>
        </w:rPr>
        <w:t xml:space="preserve">e, </w:t>
      </w:r>
      <w:r w:rsidR="00223111" w:rsidRPr="00BE1DA6">
        <w:rPr>
          <w:rFonts w:cs="Arial"/>
          <w:sz w:val="20"/>
          <w:lang w:eastAsia="it-IT"/>
        </w:rPr>
        <w:t>integrato e modificato</w:t>
      </w:r>
      <w:r w:rsidR="007C7549" w:rsidRPr="00BE1DA6">
        <w:rPr>
          <w:rFonts w:cs="Arial"/>
          <w:sz w:val="20"/>
          <w:lang w:eastAsia="it-IT"/>
        </w:rPr>
        <w:t xml:space="preserve">, </w:t>
      </w:r>
      <w:r w:rsidR="00B9126E" w:rsidRPr="00BE1DA6">
        <w:rPr>
          <w:rFonts w:cs="Arial"/>
          <w:sz w:val="20"/>
          <w:lang w:eastAsia="it-IT"/>
        </w:rPr>
        <w:t xml:space="preserve">è stato </w:t>
      </w:r>
      <w:r w:rsidRPr="00BE1DA6">
        <w:rPr>
          <w:rFonts w:cs="Arial"/>
          <w:sz w:val="20"/>
          <w:lang w:eastAsia="it-IT"/>
        </w:rPr>
        <w:t>approva</w:t>
      </w:r>
      <w:r w:rsidR="00223111" w:rsidRPr="00BE1DA6">
        <w:rPr>
          <w:rFonts w:cs="Arial"/>
          <w:sz w:val="20"/>
          <w:lang w:eastAsia="it-IT"/>
        </w:rPr>
        <w:t>to</w:t>
      </w:r>
      <w:r w:rsidR="00195539" w:rsidRPr="00BE1DA6">
        <w:rPr>
          <w:rFonts w:cs="Arial"/>
          <w:sz w:val="20"/>
          <w:lang w:eastAsia="it-IT"/>
        </w:rPr>
        <w:t xml:space="preserve"> con propria determinazione </w:t>
      </w:r>
      <w:r w:rsidR="00B9126E" w:rsidRPr="00BE1DA6">
        <w:rPr>
          <w:rFonts w:cs="Arial"/>
          <w:sz w:val="20"/>
          <w:lang w:eastAsia="it-IT"/>
        </w:rPr>
        <w:t xml:space="preserve">e </w:t>
      </w:r>
      <w:r w:rsidR="00195539" w:rsidRPr="00BE1DA6">
        <w:rPr>
          <w:rFonts w:cs="Arial"/>
          <w:sz w:val="20"/>
          <w:lang w:eastAsia="it-IT"/>
        </w:rPr>
        <w:t xml:space="preserve">che </w:t>
      </w:r>
      <w:r w:rsidR="00B9126E" w:rsidRPr="00BE1DA6">
        <w:rPr>
          <w:rFonts w:cs="Arial"/>
          <w:sz w:val="20"/>
          <w:lang w:eastAsia="it-IT"/>
        </w:rPr>
        <w:t>si invia</w:t>
      </w:r>
      <w:r w:rsidR="00195539" w:rsidRPr="00BE1DA6">
        <w:rPr>
          <w:rFonts w:cs="Arial"/>
          <w:sz w:val="20"/>
          <w:lang w:eastAsia="it-IT"/>
        </w:rPr>
        <w:t xml:space="preserve"> alla CRC </w:t>
      </w:r>
      <w:r w:rsidR="007E597C" w:rsidRPr="00BE1DA6">
        <w:rPr>
          <w:rFonts w:cs="Arial"/>
          <w:sz w:val="20"/>
          <w:lang w:eastAsia="it-IT"/>
        </w:rPr>
        <w:t>assieme agli altri eventuali elaborati tecnici</w:t>
      </w:r>
      <w:r w:rsidR="00EE1FE6" w:rsidRPr="00BE1DA6">
        <w:rPr>
          <w:rFonts w:cs="Arial"/>
          <w:sz w:val="20"/>
          <w:lang w:eastAsia="it-IT"/>
        </w:rPr>
        <w:t xml:space="preserve">. </w:t>
      </w:r>
      <w:r w:rsidR="00DE64C7" w:rsidRPr="00BE1DA6">
        <w:rPr>
          <w:rFonts w:cs="Arial"/>
          <w:sz w:val="20"/>
          <w:lang w:eastAsia="it-IT"/>
        </w:rPr>
        <w:t>In ogni caso, restano ferme e vincolanti le disposizioni contenute nel Capitolato Speciale d’Appalto parte normativa posto a base dell’Accordo quadro.</w:t>
      </w:r>
    </w:p>
    <w:p w14:paraId="132E859D" w14:textId="77777777" w:rsidR="007C7549" w:rsidRPr="00BE1DA6" w:rsidRDefault="007C7549" w:rsidP="005C4D70">
      <w:pPr>
        <w:pStyle w:val="Normalelt"/>
        <w:spacing w:before="0" w:after="0" w:line="360" w:lineRule="auto"/>
        <w:contextualSpacing/>
        <w:jc w:val="center"/>
        <w:rPr>
          <w:rFonts w:cs="Arial"/>
          <w:sz w:val="20"/>
          <w:u w:val="single"/>
          <w:lang w:eastAsia="it-IT"/>
        </w:rPr>
      </w:pPr>
      <w:r w:rsidRPr="00BE1DA6">
        <w:rPr>
          <w:rFonts w:cs="Arial"/>
          <w:sz w:val="20"/>
          <w:u w:val="single"/>
          <w:lang w:eastAsia="it-IT"/>
        </w:rPr>
        <w:t>oppure</w:t>
      </w:r>
    </w:p>
    <w:p w14:paraId="7AC890D4" w14:textId="1466ED86" w:rsidR="000228D7" w:rsidRPr="00BE1DA6" w:rsidRDefault="007E597C" w:rsidP="00AE621B">
      <w:pPr>
        <w:pStyle w:val="Normalelt"/>
        <w:spacing w:before="0" w:after="0" w:line="360" w:lineRule="auto"/>
        <w:contextualSpacing/>
        <w:jc w:val="both"/>
        <w:rPr>
          <w:rFonts w:cs="Arial"/>
          <w:sz w:val="20"/>
        </w:rPr>
      </w:pPr>
      <w:r w:rsidRPr="00BE1DA6">
        <w:rPr>
          <w:rFonts w:cs="Arial"/>
          <w:sz w:val="28"/>
          <w:lang w:eastAsia="it-IT"/>
        </w:rPr>
        <w:t xml:space="preserve">□ </w:t>
      </w:r>
      <w:r w:rsidRPr="00BE1DA6">
        <w:rPr>
          <w:rFonts w:cs="Arial"/>
          <w:sz w:val="20"/>
          <w:lang w:eastAsia="it-IT"/>
        </w:rPr>
        <w:t>sono stati redatti alcun</w:t>
      </w:r>
      <w:r w:rsidR="009A60B8" w:rsidRPr="00BE1DA6">
        <w:rPr>
          <w:rFonts w:cs="Arial"/>
          <w:sz w:val="20"/>
          <w:lang w:eastAsia="it-IT"/>
        </w:rPr>
        <w:t>i</w:t>
      </w:r>
      <w:r w:rsidRPr="00BE1DA6">
        <w:rPr>
          <w:rFonts w:cs="Arial"/>
          <w:sz w:val="20"/>
          <w:lang w:eastAsia="it-IT"/>
        </w:rPr>
        <w:t xml:space="preserve"> elaborati progettuali, tra cui il Capitolato Speciale parte tecnica, che </w:t>
      </w:r>
      <w:r w:rsidR="00DB0449" w:rsidRPr="00BE1DA6">
        <w:rPr>
          <w:rFonts w:cs="Arial"/>
          <w:sz w:val="20"/>
          <w:lang w:eastAsia="it-IT"/>
        </w:rPr>
        <w:t xml:space="preserve">si inviano </w:t>
      </w:r>
      <w:r w:rsidRPr="00BE1DA6">
        <w:rPr>
          <w:rFonts w:cs="Arial"/>
          <w:sz w:val="20"/>
          <w:lang w:eastAsia="it-IT"/>
        </w:rPr>
        <w:t xml:space="preserve">alla </w:t>
      </w:r>
      <w:r w:rsidR="00DB0449" w:rsidRPr="00BE1DA6">
        <w:rPr>
          <w:rFonts w:cs="Arial"/>
          <w:sz w:val="20"/>
          <w:lang w:eastAsia="it-IT"/>
        </w:rPr>
        <w:t>CRC allegati alla presente.</w:t>
      </w:r>
    </w:p>
    <w:p w14:paraId="7B690914" w14:textId="77777777" w:rsidR="00BF1201" w:rsidRPr="006F3933" w:rsidRDefault="00BF1201" w:rsidP="00AE621B">
      <w:pPr>
        <w:pStyle w:val="Normalelt"/>
        <w:spacing w:before="0" w:after="0" w:line="360" w:lineRule="auto"/>
        <w:contextualSpacing/>
        <w:jc w:val="both"/>
        <w:rPr>
          <w:rFonts w:cs="Arial"/>
          <w:sz w:val="20"/>
          <w:lang w:eastAsia="it-IT"/>
        </w:rPr>
      </w:pPr>
    </w:p>
    <w:p w14:paraId="078E2C0C" w14:textId="77777777" w:rsidR="00502C48" w:rsidRPr="00556CB1" w:rsidRDefault="00A60814" w:rsidP="00AE621B">
      <w:pPr>
        <w:pStyle w:val="Normalelt"/>
        <w:spacing w:before="0" w:after="0" w:line="360" w:lineRule="auto"/>
        <w:contextualSpacing/>
        <w:jc w:val="both"/>
        <w:rPr>
          <w:rFonts w:cs="Arial"/>
          <w:sz w:val="20"/>
          <w:lang w:eastAsia="it-IT"/>
        </w:rPr>
      </w:pPr>
      <w:r w:rsidRPr="006F3933">
        <w:rPr>
          <w:rFonts w:cs="Arial"/>
          <w:sz w:val="20"/>
          <w:lang w:eastAsia="it-IT"/>
        </w:rPr>
        <w:t>Con questa domanda di adesione si dichiara</w:t>
      </w:r>
      <w:r w:rsidR="00AE621B" w:rsidRPr="006F3933">
        <w:rPr>
          <w:rFonts w:cs="Arial"/>
          <w:sz w:val="20"/>
          <w:lang w:eastAsia="it-IT"/>
        </w:rPr>
        <w:t xml:space="preserve"> di accettare integralmente il D</w:t>
      </w:r>
      <w:r w:rsidRPr="006F3933">
        <w:rPr>
          <w:rFonts w:cs="Arial"/>
          <w:sz w:val="20"/>
          <w:lang w:eastAsia="it-IT"/>
        </w:rPr>
        <w:t xml:space="preserve">isciplinare dell’accordo quadro </w:t>
      </w:r>
      <w:r w:rsidRPr="00556CB1">
        <w:rPr>
          <w:rFonts w:cs="Arial"/>
          <w:sz w:val="20"/>
          <w:lang w:eastAsia="it-IT"/>
        </w:rPr>
        <w:t>già aggiudicato e i suoi allegati, con particolare attenzione</w:t>
      </w:r>
      <w:r w:rsidR="00AE621B" w:rsidRPr="00556CB1">
        <w:rPr>
          <w:rFonts w:cs="Arial"/>
          <w:sz w:val="20"/>
          <w:lang w:eastAsia="it-IT"/>
        </w:rPr>
        <w:t xml:space="preserve"> al rispetto dei seguenti punti</w:t>
      </w:r>
      <w:r w:rsidRPr="00556CB1">
        <w:rPr>
          <w:rFonts w:cs="Arial"/>
          <w:sz w:val="20"/>
          <w:lang w:eastAsia="it-IT"/>
        </w:rPr>
        <w:t>:</w:t>
      </w:r>
    </w:p>
    <w:p w14:paraId="1094DC7D" w14:textId="1A97EC91" w:rsidR="00BE1DA6" w:rsidRPr="0059662F" w:rsidRDefault="0027717C" w:rsidP="00BE1DA6">
      <w:pPr>
        <w:numPr>
          <w:ilvl w:val="0"/>
          <w:numId w:val="17"/>
        </w:numPr>
        <w:spacing w:line="360" w:lineRule="auto"/>
        <w:ind w:left="426" w:hanging="426"/>
        <w:contextualSpacing/>
        <w:jc w:val="both"/>
        <w:rPr>
          <w:rFonts w:ascii="Arial" w:hAnsi="Arial" w:cs="Arial"/>
        </w:rPr>
      </w:pPr>
      <w:r w:rsidRPr="00556CB1">
        <w:rPr>
          <w:rFonts w:ascii="Arial" w:hAnsi="Arial" w:cs="Arial"/>
        </w:rPr>
        <w:t xml:space="preserve">la documentazione da inserire a corredo della RdO consiste nel: Modello di rinegoziazione (Allegato </w:t>
      </w:r>
      <w:r w:rsidR="00CF0DFD" w:rsidRPr="00556CB1">
        <w:rPr>
          <w:rFonts w:ascii="Arial" w:hAnsi="Arial" w:cs="Arial"/>
        </w:rPr>
        <w:t>B</w:t>
      </w:r>
      <w:r w:rsidRPr="00556CB1">
        <w:rPr>
          <w:rFonts w:ascii="Arial" w:hAnsi="Arial" w:cs="Arial"/>
        </w:rPr>
        <w:t>) da compilare in ogni sua parte, nello Schema di contratto di Appalto specifico</w:t>
      </w:r>
      <w:r w:rsidR="00CF0DFD" w:rsidRPr="00556CB1">
        <w:rPr>
          <w:rFonts w:ascii="Arial" w:hAnsi="Arial" w:cs="Arial"/>
        </w:rPr>
        <w:t xml:space="preserve"> (Allegato </w:t>
      </w:r>
      <w:r w:rsidR="006F3933" w:rsidRPr="00556CB1">
        <w:rPr>
          <w:rFonts w:ascii="Arial" w:hAnsi="Arial" w:cs="Arial"/>
        </w:rPr>
        <w:t>C</w:t>
      </w:r>
      <w:r w:rsidR="00CF0DFD" w:rsidRPr="00556CB1">
        <w:rPr>
          <w:rFonts w:ascii="Arial" w:hAnsi="Arial" w:cs="Arial"/>
        </w:rPr>
        <w:t>)</w:t>
      </w:r>
      <w:r w:rsidRPr="00556CB1">
        <w:rPr>
          <w:rFonts w:ascii="Arial" w:hAnsi="Arial" w:cs="Arial"/>
        </w:rPr>
        <w:t>, da adattare alle esigenze della Stazione appaltante e alle specifiche indica</w:t>
      </w:r>
      <w:r w:rsidR="00C96831" w:rsidRPr="00556CB1">
        <w:rPr>
          <w:rFonts w:ascii="Arial" w:hAnsi="Arial" w:cs="Arial"/>
        </w:rPr>
        <w:t>te nel Modello di rinegoziazione</w:t>
      </w:r>
      <w:r w:rsidR="00BE1DA6">
        <w:rPr>
          <w:rFonts w:ascii="Arial" w:hAnsi="Arial" w:cs="Arial"/>
        </w:rPr>
        <w:t xml:space="preserve">, </w:t>
      </w:r>
      <w:r w:rsidR="00BE1DA6" w:rsidRPr="0059662F">
        <w:rPr>
          <w:rFonts w:ascii="Arial" w:hAnsi="Arial" w:cs="Arial"/>
        </w:rPr>
        <w:t>il modulo di accettazione per l’Operatore economico (A</w:t>
      </w:r>
      <w:r w:rsidR="008C794A">
        <w:rPr>
          <w:rFonts w:ascii="Arial" w:hAnsi="Arial" w:cs="Arial"/>
        </w:rPr>
        <w:t>llegato B1), la</w:t>
      </w:r>
      <w:r w:rsidR="00BE1DA6" w:rsidRPr="0059662F">
        <w:rPr>
          <w:rFonts w:ascii="Arial" w:hAnsi="Arial" w:cs="Arial"/>
        </w:rPr>
        <w:t xml:space="preserve"> documentazione tecnica</w:t>
      </w:r>
      <w:r w:rsidR="008C794A">
        <w:rPr>
          <w:rFonts w:ascii="Arial" w:hAnsi="Arial" w:cs="Arial"/>
        </w:rPr>
        <w:t xml:space="preserve"> (capitolato tecnico, PSC ed eventuali ulteriori elaborati</w:t>
      </w:r>
      <w:r w:rsidR="00C96831" w:rsidRPr="0059662F">
        <w:rPr>
          <w:rFonts w:ascii="Arial" w:hAnsi="Arial" w:cs="Arial"/>
        </w:rPr>
        <w:t xml:space="preserve">. </w:t>
      </w:r>
    </w:p>
    <w:p w14:paraId="743C6B7F" w14:textId="39DB69CC" w:rsidR="001C4500" w:rsidRPr="00E134F5" w:rsidRDefault="0027717C" w:rsidP="00BE1DA6">
      <w:pPr>
        <w:spacing w:line="360" w:lineRule="auto"/>
        <w:ind w:left="426"/>
        <w:contextualSpacing/>
        <w:jc w:val="both"/>
        <w:rPr>
          <w:rFonts w:ascii="Arial" w:hAnsi="Arial" w:cs="Arial"/>
        </w:rPr>
      </w:pPr>
      <w:r w:rsidRPr="00E134F5">
        <w:rPr>
          <w:rFonts w:ascii="Arial" w:hAnsi="Arial" w:cs="Arial"/>
        </w:rPr>
        <w:t>All’</w:t>
      </w:r>
      <w:r w:rsidR="00871B4F" w:rsidRPr="00E134F5">
        <w:rPr>
          <w:rFonts w:ascii="Arial" w:hAnsi="Arial" w:cs="Arial"/>
        </w:rPr>
        <w:t>Operator</w:t>
      </w:r>
      <w:r w:rsidR="00BF7E16" w:rsidRPr="00E134F5">
        <w:rPr>
          <w:rFonts w:ascii="Arial" w:hAnsi="Arial" w:cs="Arial"/>
        </w:rPr>
        <w:t>e</w:t>
      </w:r>
      <w:r w:rsidRPr="00E134F5">
        <w:rPr>
          <w:rFonts w:ascii="Arial" w:hAnsi="Arial" w:cs="Arial"/>
        </w:rPr>
        <w:t xml:space="preserve"> economico </w:t>
      </w:r>
      <w:r w:rsidRPr="00E134F5">
        <w:rPr>
          <w:rFonts w:ascii="Arial" w:hAnsi="Arial" w:cs="Arial"/>
          <w:b/>
        </w:rPr>
        <w:t>non</w:t>
      </w:r>
      <w:r w:rsidRPr="00E134F5">
        <w:rPr>
          <w:rFonts w:ascii="Arial" w:hAnsi="Arial" w:cs="Arial"/>
        </w:rPr>
        <w:t xml:space="preserve"> sarà richiesta ulteriore documentazione amministrativa in quanto il Capitolato Speciale d’Appalto </w:t>
      </w:r>
      <w:r w:rsidR="001C4500" w:rsidRPr="00E134F5">
        <w:rPr>
          <w:rFonts w:ascii="Arial" w:hAnsi="Arial" w:cs="Arial"/>
        </w:rPr>
        <w:t xml:space="preserve">parte </w:t>
      </w:r>
      <w:r w:rsidR="00524680" w:rsidRPr="00E134F5">
        <w:rPr>
          <w:rFonts w:ascii="Arial" w:hAnsi="Arial" w:cs="Arial"/>
        </w:rPr>
        <w:t>normativa</w:t>
      </w:r>
      <w:r w:rsidR="001C4500" w:rsidRPr="00E134F5">
        <w:rPr>
          <w:rFonts w:ascii="Arial" w:hAnsi="Arial" w:cs="Arial"/>
        </w:rPr>
        <w:t xml:space="preserve"> </w:t>
      </w:r>
      <w:r w:rsidRPr="00E134F5">
        <w:rPr>
          <w:rFonts w:ascii="Arial" w:hAnsi="Arial" w:cs="Arial"/>
        </w:rPr>
        <w:t>è lo stesso dell’Accordo quadro per il quale l’</w:t>
      </w:r>
      <w:r w:rsidR="00871B4F" w:rsidRPr="00E134F5">
        <w:rPr>
          <w:rFonts w:ascii="Arial" w:hAnsi="Arial" w:cs="Arial"/>
        </w:rPr>
        <w:t>Operator</w:t>
      </w:r>
      <w:r w:rsidR="00BF7E16" w:rsidRPr="00E134F5">
        <w:rPr>
          <w:rFonts w:ascii="Arial" w:hAnsi="Arial" w:cs="Arial"/>
        </w:rPr>
        <w:t>e</w:t>
      </w:r>
      <w:r w:rsidRPr="00E134F5">
        <w:rPr>
          <w:rFonts w:ascii="Arial" w:hAnsi="Arial" w:cs="Arial"/>
        </w:rPr>
        <w:t xml:space="preserve"> economico risul</w:t>
      </w:r>
      <w:r w:rsidR="001C4500" w:rsidRPr="00E134F5">
        <w:rPr>
          <w:rFonts w:ascii="Arial" w:hAnsi="Arial" w:cs="Arial"/>
        </w:rPr>
        <w:t>ta già qualificato e verificato.</w:t>
      </w:r>
      <w:r w:rsidRPr="00E134F5">
        <w:rPr>
          <w:rFonts w:ascii="Arial" w:hAnsi="Arial" w:cs="Arial"/>
        </w:rPr>
        <w:t xml:space="preserve"> </w:t>
      </w:r>
    </w:p>
    <w:p w14:paraId="4CF4EE9B" w14:textId="77777777" w:rsidR="0027717C" w:rsidRPr="006F3933" w:rsidRDefault="001C4500" w:rsidP="001C4500">
      <w:pPr>
        <w:spacing w:line="360" w:lineRule="auto"/>
        <w:ind w:left="426"/>
        <w:contextualSpacing/>
        <w:jc w:val="both"/>
        <w:rPr>
          <w:rFonts w:ascii="Arial" w:hAnsi="Arial" w:cs="Arial"/>
        </w:rPr>
      </w:pPr>
      <w:r w:rsidRPr="006F3933">
        <w:rPr>
          <w:rFonts w:ascii="Arial" w:hAnsi="Arial" w:cs="Arial"/>
        </w:rPr>
        <w:t>La CRC</w:t>
      </w:r>
      <w:r w:rsidR="0027717C" w:rsidRPr="006F3933">
        <w:rPr>
          <w:rFonts w:ascii="Arial" w:hAnsi="Arial" w:cs="Arial"/>
        </w:rPr>
        <w:t xml:space="preserve"> si assume l’onere di verificare i requisiti dell’</w:t>
      </w:r>
      <w:r w:rsidR="00871B4F" w:rsidRPr="006F3933">
        <w:rPr>
          <w:rFonts w:ascii="Arial" w:hAnsi="Arial" w:cs="Arial"/>
        </w:rPr>
        <w:t>Operator</w:t>
      </w:r>
      <w:r w:rsidR="00BF7E16" w:rsidRPr="006F3933">
        <w:rPr>
          <w:rFonts w:ascii="Arial" w:hAnsi="Arial" w:cs="Arial"/>
        </w:rPr>
        <w:t>e</w:t>
      </w:r>
      <w:r w:rsidR="0027717C" w:rsidRPr="00556CB1">
        <w:rPr>
          <w:rFonts w:ascii="Arial" w:hAnsi="Arial" w:cs="Arial"/>
        </w:rPr>
        <w:t xml:space="preserve"> economico per tutta la durata dell’Accordo quadro a cadenza semestrale;</w:t>
      </w:r>
    </w:p>
    <w:p w14:paraId="6B7299BB" w14:textId="77777777" w:rsidR="00FD4089" w:rsidRPr="00C54E37" w:rsidRDefault="00FD4089" w:rsidP="00FD4089">
      <w:pPr>
        <w:numPr>
          <w:ilvl w:val="0"/>
          <w:numId w:val="17"/>
        </w:numPr>
        <w:spacing w:line="360" w:lineRule="auto"/>
        <w:ind w:left="426" w:hanging="426"/>
        <w:contextualSpacing/>
        <w:jc w:val="both"/>
        <w:rPr>
          <w:rFonts w:ascii="Arial" w:hAnsi="Arial" w:cs="Arial"/>
        </w:rPr>
      </w:pPr>
      <w:r w:rsidRPr="006F3933">
        <w:rPr>
          <w:rFonts w:ascii="Arial" w:hAnsi="Arial" w:cs="Arial"/>
        </w:rPr>
        <w:t xml:space="preserve">la richiesta di formulazione dell’offerta (RdO) sarà inviata </w:t>
      </w:r>
      <w:r w:rsidR="00E3350E" w:rsidRPr="006F3933">
        <w:rPr>
          <w:rFonts w:ascii="Arial" w:hAnsi="Arial" w:cs="Arial"/>
        </w:rPr>
        <w:t>agli</w:t>
      </w:r>
      <w:r w:rsidRPr="006F3933">
        <w:rPr>
          <w:rFonts w:ascii="Arial" w:hAnsi="Arial" w:cs="Arial"/>
        </w:rPr>
        <w:t xml:space="preserve"> </w:t>
      </w:r>
      <w:r w:rsidR="00871B4F" w:rsidRPr="006F3933">
        <w:rPr>
          <w:rFonts w:ascii="Arial" w:hAnsi="Arial" w:cs="Arial"/>
        </w:rPr>
        <w:t>Operator</w:t>
      </w:r>
      <w:r w:rsidRPr="006F3933">
        <w:rPr>
          <w:rFonts w:ascii="Arial" w:hAnsi="Arial" w:cs="Arial"/>
        </w:rPr>
        <w:t xml:space="preserve">i </w:t>
      </w:r>
      <w:r w:rsidR="008C01F1" w:rsidRPr="00556CB1">
        <w:rPr>
          <w:rFonts w:ascii="Arial" w:hAnsi="Arial" w:cs="Arial"/>
        </w:rPr>
        <w:t>economici</w:t>
      </w:r>
      <w:r w:rsidR="008C01F1">
        <w:rPr>
          <w:rFonts w:ascii="Arial" w:hAnsi="Arial" w:cs="Arial"/>
        </w:rPr>
        <w:t xml:space="preserve"> </w:t>
      </w:r>
      <w:r w:rsidRPr="00C54E37">
        <w:rPr>
          <w:rFonts w:ascii="Arial" w:hAnsi="Arial" w:cs="Arial"/>
        </w:rPr>
        <w:t xml:space="preserve">aggiudicatari dell’Accordo quadro, per il lotto al quale si intende accedere, e comunicati dalla CRC con </w:t>
      </w:r>
      <w:r w:rsidR="00CF0DFD" w:rsidRPr="00C54E37">
        <w:rPr>
          <w:rFonts w:ascii="Arial" w:hAnsi="Arial" w:cs="Arial"/>
        </w:rPr>
        <w:t>l’inserimento</w:t>
      </w:r>
      <w:r w:rsidRPr="00C54E37">
        <w:rPr>
          <w:rFonts w:ascii="Arial" w:hAnsi="Arial" w:cs="Arial"/>
        </w:rPr>
        <w:t xml:space="preserve"> dei contratti corrispondenti</w:t>
      </w:r>
      <w:r w:rsidR="00CF0DFD" w:rsidRPr="00C54E37">
        <w:rPr>
          <w:rFonts w:ascii="Arial" w:hAnsi="Arial" w:cs="Arial"/>
        </w:rPr>
        <w:t xml:space="preserve"> nell’RdO</w:t>
      </w:r>
      <w:r w:rsidRPr="00C54E37">
        <w:rPr>
          <w:rFonts w:ascii="Arial" w:hAnsi="Arial" w:cs="Arial"/>
        </w:rPr>
        <w:t>;</w:t>
      </w:r>
    </w:p>
    <w:p w14:paraId="26808A94" w14:textId="78A952B3" w:rsidR="00187786" w:rsidRPr="008C01F1" w:rsidRDefault="00AE621B" w:rsidP="00AE621B">
      <w:pPr>
        <w:numPr>
          <w:ilvl w:val="0"/>
          <w:numId w:val="17"/>
        </w:numPr>
        <w:spacing w:line="360" w:lineRule="auto"/>
        <w:ind w:left="426" w:hanging="426"/>
        <w:contextualSpacing/>
        <w:jc w:val="both"/>
        <w:rPr>
          <w:rFonts w:ascii="Arial" w:hAnsi="Arial" w:cs="Arial"/>
          <w:color w:val="00B050"/>
        </w:rPr>
      </w:pPr>
      <w:r w:rsidRPr="00E134F5">
        <w:rPr>
          <w:rFonts w:ascii="Arial" w:hAnsi="Arial" w:cs="Arial"/>
        </w:rPr>
        <w:t>dalla pubblicazione dell’RdO</w:t>
      </w:r>
      <w:r w:rsidR="00187786" w:rsidRPr="00E134F5">
        <w:rPr>
          <w:rFonts w:ascii="Arial" w:hAnsi="Arial" w:cs="Arial"/>
        </w:rPr>
        <w:t xml:space="preserve">, la Stazione appaltante assegnerà agli </w:t>
      </w:r>
      <w:r w:rsidR="00871B4F" w:rsidRPr="00E134F5">
        <w:rPr>
          <w:rFonts w:ascii="Arial" w:hAnsi="Arial" w:cs="Arial"/>
        </w:rPr>
        <w:t>Operator</w:t>
      </w:r>
      <w:r w:rsidR="00187786" w:rsidRPr="00E134F5">
        <w:rPr>
          <w:rFonts w:ascii="Arial" w:hAnsi="Arial" w:cs="Arial"/>
        </w:rPr>
        <w:t xml:space="preserve">i economici un termine non inferiore ai 5 giorni per presentare offerta. Tale termine minimo </w:t>
      </w:r>
      <w:r w:rsidR="008C01F1" w:rsidRPr="00E134F5">
        <w:rPr>
          <w:rFonts w:ascii="Arial" w:hAnsi="Arial" w:cs="Arial"/>
        </w:rPr>
        <w:t>potrà essere</w:t>
      </w:r>
      <w:r w:rsidR="00DD3144">
        <w:rPr>
          <w:rFonts w:ascii="Arial" w:hAnsi="Arial" w:cs="Arial"/>
        </w:rPr>
        <w:t xml:space="preserve"> elevato</w:t>
      </w:r>
      <w:r w:rsidR="00187786" w:rsidRPr="00E134F5">
        <w:rPr>
          <w:rFonts w:ascii="Arial" w:hAnsi="Arial" w:cs="Arial"/>
        </w:rPr>
        <w:t xml:space="preserve"> </w:t>
      </w:r>
      <w:r w:rsidR="008C01F1" w:rsidRPr="00E134F5">
        <w:rPr>
          <w:rFonts w:ascii="Arial" w:hAnsi="Arial" w:cs="Arial"/>
        </w:rPr>
        <w:t xml:space="preserve">sino </w:t>
      </w:r>
      <w:r w:rsidR="00187786" w:rsidRPr="00E134F5">
        <w:rPr>
          <w:rFonts w:ascii="Arial" w:hAnsi="Arial" w:cs="Arial"/>
        </w:rPr>
        <w:t>a 1</w:t>
      </w:r>
      <w:r w:rsidR="008C01F1" w:rsidRPr="00E134F5">
        <w:rPr>
          <w:rFonts w:ascii="Arial" w:hAnsi="Arial" w:cs="Arial"/>
        </w:rPr>
        <w:t>5</w:t>
      </w:r>
      <w:r w:rsidR="00187786" w:rsidRPr="00E134F5">
        <w:rPr>
          <w:rFonts w:ascii="Arial" w:hAnsi="Arial" w:cs="Arial"/>
        </w:rPr>
        <w:t xml:space="preserve"> giorni</w:t>
      </w:r>
      <w:r w:rsidR="007B7318" w:rsidRPr="00E134F5">
        <w:rPr>
          <w:rFonts w:ascii="Arial" w:hAnsi="Arial" w:cs="Arial"/>
        </w:rPr>
        <w:t xml:space="preserve"> a discrezione della Stazione appaltante</w:t>
      </w:r>
      <w:r w:rsidR="008C01F1" w:rsidRPr="00E134F5">
        <w:rPr>
          <w:rFonts w:ascii="Arial" w:hAnsi="Arial" w:cs="Arial"/>
        </w:rPr>
        <w:t>, ad esempio,</w:t>
      </w:r>
      <w:r w:rsidR="00187786" w:rsidRPr="00E134F5">
        <w:rPr>
          <w:rFonts w:ascii="Arial" w:hAnsi="Arial" w:cs="Arial"/>
        </w:rPr>
        <w:t xml:space="preserve"> nel caso in cui la Stazione appaltante chieda agli </w:t>
      </w:r>
      <w:r w:rsidR="00871B4F" w:rsidRPr="00E134F5">
        <w:rPr>
          <w:rFonts w:ascii="Arial" w:hAnsi="Arial" w:cs="Arial"/>
        </w:rPr>
        <w:t>Operator</w:t>
      </w:r>
      <w:r w:rsidR="00187786" w:rsidRPr="00E134F5">
        <w:rPr>
          <w:rFonts w:ascii="Arial" w:hAnsi="Arial" w:cs="Arial"/>
        </w:rPr>
        <w:t xml:space="preserve">i </w:t>
      </w:r>
      <w:r w:rsidR="008C01F1" w:rsidRPr="00E134F5">
        <w:rPr>
          <w:rFonts w:ascii="Arial" w:hAnsi="Arial" w:cs="Arial"/>
        </w:rPr>
        <w:t xml:space="preserve">economici </w:t>
      </w:r>
      <w:r w:rsidR="00187786" w:rsidRPr="00E134F5">
        <w:rPr>
          <w:rFonts w:ascii="Arial" w:hAnsi="Arial" w:cs="Arial"/>
        </w:rPr>
        <w:t xml:space="preserve">l’esecuzione di un sopralluogo obbligatorio, propedeutico </w:t>
      </w:r>
      <w:r w:rsidR="008C01F1" w:rsidRPr="00E134F5">
        <w:rPr>
          <w:rFonts w:ascii="Arial" w:hAnsi="Arial" w:cs="Arial"/>
        </w:rPr>
        <w:t>alla presentazione dell’offerta</w:t>
      </w:r>
      <w:r w:rsidR="008C01F1" w:rsidRPr="008C01F1">
        <w:rPr>
          <w:rFonts w:ascii="Arial" w:hAnsi="Arial" w:cs="Arial"/>
          <w:color w:val="00B050"/>
        </w:rPr>
        <w:t>;</w:t>
      </w:r>
    </w:p>
    <w:p w14:paraId="2C511C1E" w14:textId="48B9A947" w:rsidR="00187786" w:rsidRPr="00C54E37" w:rsidRDefault="00AE621B" w:rsidP="00AE621B">
      <w:pPr>
        <w:numPr>
          <w:ilvl w:val="0"/>
          <w:numId w:val="17"/>
        </w:numPr>
        <w:spacing w:line="360" w:lineRule="auto"/>
        <w:ind w:left="426" w:hanging="426"/>
        <w:contextualSpacing/>
        <w:jc w:val="both"/>
        <w:rPr>
          <w:rFonts w:ascii="Arial" w:hAnsi="Arial" w:cs="Arial"/>
        </w:rPr>
      </w:pPr>
      <w:r w:rsidRPr="00C54E37">
        <w:rPr>
          <w:rFonts w:ascii="Arial" w:hAnsi="Arial" w:cs="Arial"/>
        </w:rPr>
        <w:lastRenderedPageBreak/>
        <w:t>l</w:t>
      </w:r>
      <w:r w:rsidR="00187786" w:rsidRPr="00C54E37">
        <w:rPr>
          <w:rFonts w:ascii="Arial" w:hAnsi="Arial" w:cs="Arial"/>
        </w:rPr>
        <w:t>a procedura di aggiudicazione dell’Appalto specifico avverrà con il metodo dell’offerta economicamente più vantaggiosa (art. 95</w:t>
      </w:r>
      <w:r w:rsidR="00ED7932" w:rsidRPr="00C54E37">
        <w:rPr>
          <w:rFonts w:ascii="Arial" w:hAnsi="Arial" w:cs="Arial"/>
        </w:rPr>
        <w:t>,</w:t>
      </w:r>
      <w:r w:rsidR="00187786" w:rsidRPr="00C54E37">
        <w:rPr>
          <w:rFonts w:ascii="Arial" w:hAnsi="Arial" w:cs="Arial"/>
        </w:rPr>
        <w:t xml:space="preserve"> comma 2 del Codice) utilizzando l’offerta tecnica e il relativo punteggio derivante dall’Accordo quadro (</w:t>
      </w:r>
      <w:r w:rsidR="00871B4F">
        <w:rPr>
          <w:rFonts w:ascii="Arial" w:hAnsi="Arial" w:cs="Arial"/>
        </w:rPr>
        <w:t>ricavabile dai contratti degli Operator</w:t>
      </w:r>
      <w:r w:rsidRPr="00C54E37">
        <w:rPr>
          <w:rFonts w:ascii="Arial" w:hAnsi="Arial" w:cs="Arial"/>
        </w:rPr>
        <w:t>i economici da invitare e messi a disposizione dalla CRC</w:t>
      </w:r>
      <w:r w:rsidR="00187786" w:rsidRPr="00C54E37">
        <w:rPr>
          <w:rFonts w:ascii="Arial" w:hAnsi="Arial" w:cs="Arial"/>
        </w:rPr>
        <w:t xml:space="preserve">) al quale si aggiungerà il punteggio attribuito all’offerta economica dell’Appalto specifico, secondo quanto stabilito </w:t>
      </w:r>
      <w:r w:rsidR="00187786" w:rsidRPr="00EF5759">
        <w:rPr>
          <w:rFonts w:ascii="Arial" w:hAnsi="Arial" w:cs="Arial"/>
        </w:rPr>
        <w:t xml:space="preserve">al paragrafo </w:t>
      </w:r>
      <w:r w:rsidR="00EF5759" w:rsidRPr="00EF5759">
        <w:rPr>
          <w:rFonts w:ascii="Arial" w:hAnsi="Arial" w:cs="Arial"/>
        </w:rPr>
        <w:t>19</w:t>
      </w:r>
      <w:r w:rsidR="00187786" w:rsidRPr="00EF5759">
        <w:rPr>
          <w:rFonts w:ascii="Arial" w:hAnsi="Arial" w:cs="Arial"/>
        </w:rPr>
        <w:t xml:space="preserve"> e</w:t>
      </w:r>
      <w:r w:rsidR="00187786" w:rsidRPr="00C54E37">
        <w:rPr>
          <w:rFonts w:ascii="Arial" w:hAnsi="Arial" w:cs="Arial"/>
        </w:rPr>
        <w:t xml:space="preserve"> seguenti</w:t>
      </w:r>
      <w:r w:rsidRPr="00C54E37">
        <w:rPr>
          <w:rFonts w:ascii="Arial" w:hAnsi="Arial" w:cs="Arial"/>
        </w:rPr>
        <w:t xml:space="preserve"> del Disciplinare di gara;</w:t>
      </w:r>
    </w:p>
    <w:p w14:paraId="3EB08842" w14:textId="6C6E64EC" w:rsidR="00187786" w:rsidRPr="00EF5759" w:rsidRDefault="00AE621B" w:rsidP="00AE621B">
      <w:pPr>
        <w:numPr>
          <w:ilvl w:val="0"/>
          <w:numId w:val="17"/>
        </w:numPr>
        <w:spacing w:line="360" w:lineRule="auto"/>
        <w:ind w:left="426" w:hanging="426"/>
        <w:contextualSpacing/>
        <w:jc w:val="both"/>
        <w:rPr>
          <w:rFonts w:ascii="Arial" w:hAnsi="Arial" w:cs="Arial"/>
        </w:rPr>
      </w:pPr>
      <w:r w:rsidRPr="00EF5759">
        <w:rPr>
          <w:rFonts w:ascii="Arial" w:hAnsi="Arial" w:cs="Arial"/>
        </w:rPr>
        <w:t>l</w:t>
      </w:r>
      <w:r w:rsidR="00187786" w:rsidRPr="00EF5759">
        <w:rPr>
          <w:rFonts w:ascii="Arial" w:hAnsi="Arial" w:cs="Arial"/>
        </w:rPr>
        <w:t xml:space="preserve">a Stazione appaltante procederà: </w:t>
      </w:r>
      <w:r w:rsidR="005B39A8" w:rsidRPr="00EF5759">
        <w:rPr>
          <w:rFonts w:ascii="Arial" w:hAnsi="Arial" w:cs="Arial"/>
        </w:rPr>
        <w:t>alla verifica</w:t>
      </w:r>
      <w:r w:rsidR="00187786" w:rsidRPr="00EF5759">
        <w:rPr>
          <w:rFonts w:ascii="Arial" w:hAnsi="Arial" w:cs="Arial"/>
        </w:rPr>
        <w:t xml:space="preserve"> delle offerte, all’aggiudicazione del relativo Appalto specifico, alla stipulazione del Contratto attuativo</w:t>
      </w:r>
      <w:r w:rsidR="005B39A8" w:rsidRPr="00EF5759">
        <w:rPr>
          <w:rFonts w:ascii="Arial" w:hAnsi="Arial" w:cs="Arial"/>
        </w:rPr>
        <w:t xml:space="preserve"> previa </w:t>
      </w:r>
      <w:r w:rsidR="00DD3144">
        <w:rPr>
          <w:rFonts w:ascii="Arial" w:hAnsi="Arial" w:cs="Arial"/>
        </w:rPr>
        <w:t xml:space="preserve">eventuale </w:t>
      </w:r>
      <w:r w:rsidR="005B39A8" w:rsidRPr="00EF5759">
        <w:rPr>
          <w:rFonts w:ascii="Arial" w:hAnsi="Arial" w:cs="Arial"/>
        </w:rPr>
        <w:t>verif</w:t>
      </w:r>
      <w:r w:rsidR="00F96E1A" w:rsidRPr="00EF5759">
        <w:rPr>
          <w:rFonts w:ascii="Arial" w:hAnsi="Arial" w:cs="Arial"/>
        </w:rPr>
        <w:t xml:space="preserve">ica </w:t>
      </w:r>
      <w:r w:rsidR="005C4D70" w:rsidRPr="00E134F5">
        <w:rPr>
          <w:rFonts w:ascii="Arial" w:hAnsi="Arial" w:cs="Arial"/>
        </w:rPr>
        <w:t xml:space="preserve">di alcuni </w:t>
      </w:r>
      <w:r w:rsidR="00F96E1A" w:rsidRPr="00EF5759">
        <w:rPr>
          <w:rFonts w:ascii="Arial" w:hAnsi="Arial" w:cs="Arial"/>
        </w:rPr>
        <w:t>degli impegni assunti dall’</w:t>
      </w:r>
      <w:r w:rsidR="00871B4F" w:rsidRPr="00EF5759">
        <w:rPr>
          <w:rFonts w:ascii="Arial" w:hAnsi="Arial" w:cs="Arial"/>
        </w:rPr>
        <w:t>Operator</w:t>
      </w:r>
      <w:r w:rsidR="00BF7E16" w:rsidRPr="00EF5759">
        <w:rPr>
          <w:rFonts w:ascii="Arial" w:hAnsi="Arial" w:cs="Arial"/>
        </w:rPr>
        <w:t>e</w:t>
      </w:r>
      <w:r w:rsidR="005B39A8" w:rsidRPr="00EF5759">
        <w:rPr>
          <w:rFonts w:ascii="Arial" w:hAnsi="Arial" w:cs="Arial"/>
        </w:rPr>
        <w:t xml:space="preserve"> economico in sede di offerta tecnica</w:t>
      </w:r>
      <w:r w:rsidR="00187786" w:rsidRPr="00EF5759">
        <w:rPr>
          <w:rFonts w:ascii="Arial" w:hAnsi="Arial" w:cs="Arial"/>
        </w:rPr>
        <w:t xml:space="preserve">, a redigere la propria graduatoria, a fare le pubblicazioni e le comunicazioni relative all’aggiudicazione dei contratti e all’eventuale verifica dell’anomalia nei casi in cui ricorrano le ipotesi di cui al comma 1 </w:t>
      </w:r>
      <w:r w:rsidRPr="00EF5759">
        <w:rPr>
          <w:rFonts w:ascii="Arial" w:hAnsi="Arial" w:cs="Arial"/>
        </w:rPr>
        <w:t>o 3 dell’articolo 97 del Codice;</w:t>
      </w:r>
      <w:r w:rsidR="00187786" w:rsidRPr="00EF5759">
        <w:rPr>
          <w:rFonts w:ascii="Arial" w:hAnsi="Arial" w:cs="Arial"/>
        </w:rPr>
        <w:t xml:space="preserve"> </w:t>
      </w:r>
    </w:p>
    <w:p w14:paraId="15683242" w14:textId="622298E9" w:rsidR="00187786" w:rsidRPr="00EF5759" w:rsidRDefault="00AE621B" w:rsidP="00AE621B">
      <w:pPr>
        <w:numPr>
          <w:ilvl w:val="0"/>
          <w:numId w:val="17"/>
        </w:numPr>
        <w:spacing w:line="360" w:lineRule="auto"/>
        <w:ind w:left="426" w:hanging="426"/>
        <w:contextualSpacing/>
        <w:jc w:val="both"/>
        <w:rPr>
          <w:rFonts w:ascii="Arial" w:hAnsi="Arial" w:cs="Arial"/>
        </w:rPr>
      </w:pPr>
      <w:r w:rsidRPr="00C54E37">
        <w:rPr>
          <w:rFonts w:ascii="Arial" w:hAnsi="Arial" w:cs="Arial"/>
        </w:rPr>
        <w:t>s</w:t>
      </w:r>
      <w:r w:rsidR="00187786" w:rsidRPr="00C54E37">
        <w:rPr>
          <w:rFonts w:ascii="Arial" w:hAnsi="Arial" w:cs="Arial"/>
        </w:rPr>
        <w:t xml:space="preserve">aranno </w:t>
      </w:r>
      <w:r w:rsidR="00187786" w:rsidRPr="00C54E37">
        <w:rPr>
          <w:rFonts w:ascii="Arial" w:hAnsi="Arial" w:cs="Arial"/>
          <w:u w:val="single"/>
        </w:rPr>
        <w:t>esclusi</w:t>
      </w:r>
      <w:r w:rsidR="00187786" w:rsidRPr="00C54E37">
        <w:rPr>
          <w:rFonts w:ascii="Arial" w:hAnsi="Arial" w:cs="Arial"/>
        </w:rPr>
        <w:t xml:space="preserve"> dall’aggiudicazione dell’Appalto specifico i concorrenti che offrono un </w:t>
      </w:r>
      <w:r w:rsidR="00187786" w:rsidRPr="005C4D70">
        <w:rPr>
          <w:rFonts w:ascii="Arial" w:hAnsi="Arial" w:cs="Arial"/>
        </w:rPr>
        <w:t xml:space="preserve">ribasso </w:t>
      </w:r>
      <w:r w:rsidR="00EF5759" w:rsidRPr="005C4D70">
        <w:rPr>
          <w:rFonts w:ascii="Arial" w:hAnsi="Arial" w:cs="Arial"/>
        </w:rPr>
        <w:t xml:space="preserve">minore </w:t>
      </w:r>
      <w:r w:rsidR="00187786" w:rsidRPr="005C4D70">
        <w:rPr>
          <w:rFonts w:ascii="Arial" w:hAnsi="Arial" w:cs="Arial"/>
        </w:rPr>
        <w:t xml:space="preserve">o uguale </w:t>
      </w:r>
      <w:r w:rsidR="00EF5759" w:rsidRPr="005C4D70">
        <w:rPr>
          <w:rFonts w:ascii="Arial" w:hAnsi="Arial" w:cs="Arial"/>
        </w:rPr>
        <w:t xml:space="preserve">(sono validi solo i ribassi migliorativi) </w:t>
      </w:r>
      <w:r w:rsidR="00187786" w:rsidRPr="005C4D70">
        <w:rPr>
          <w:rFonts w:ascii="Arial" w:hAnsi="Arial" w:cs="Arial"/>
        </w:rPr>
        <w:t xml:space="preserve">rispetto a quello offerto in fase di partecipazione </w:t>
      </w:r>
      <w:r w:rsidR="00187786" w:rsidRPr="00C54E37">
        <w:rPr>
          <w:rFonts w:ascii="Arial" w:hAnsi="Arial" w:cs="Arial"/>
        </w:rPr>
        <w:t>all’Accordo quadro</w:t>
      </w:r>
      <w:r w:rsidRPr="00C54E37">
        <w:rPr>
          <w:rFonts w:ascii="Arial" w:hAnsi="Arial" w:cs="Arial"/>
        </w:rPr>
        <w:t xml:space="preserve">, il cui valore è ricavabile dai contratti degli </w:t>
      </w:r>
      <w:r w:rsidR="00871B4F">
        <w:rPr>
          <w:rFonts w:ascii="Arial" w:hAnsi="Arial" w:cs="Arial"/>
        </w:rPr>
        <w:t>Operator</w:t>
      </w:r>
      <w:r w:rsidRPr="00C54E37">
        <w:rPr>
          <w:rFonts w:ascii="Arial" w:hAnsi="Arial" w:cs="Arial"/>
        </w:rPr>
        <w:t xml:space="preserve">i economici da invitare e messi a </w:t>
      </w:r>
      <w:r w:rsidRPr="00EF5759">
        <w:rPr>
          <w:rFonts w:ascii="Arial" w:hAnsi="Arial" w:cs="Arial"/>
        </w:rPr>
        <w:t>disposizione dalla CRC</w:t>
      </w:r>
      <w:r w:rsidR="00623207" w:rsidRPr="00EF5759">
        <w:rPr>
          <w:rFonts w:ascii="Arial" w:hAnsi="Arial" w:cs="Arial"/>
        </w:rPr>
        <w:t xml:space="preserve"> direttamente sulla piattaforma dopo la creazione della RdO</w:t>
      </w:r>
      <w:r w:rsidR="00D94F19" w:rsidRPr="00EF5759">
        <w:rPr>
          <w:rFonts w:ascii="Arial" w:hAnsi="Arial" w:cs="Arial"/>
        </w:rPr>
        <w:t>;</w:t>
      </w:r>
      <w:r w:rsidR="00DD3144">
        <w:rPr>
          <w:rFonts w:ascii="Arial" w:hAnsi="Arial" w:cs="Arial"/>
        </w:rPr>
        <w:t xml:space="preserve"> di tale esclusione dovrà essere data comunicazione alla CRC</w:t>
      </w:r>
    </w:p>
    <w:p w14:paraId="595CBF21" w14:textId="77777777" w:rsidR="00D94F19" w:rsidRPr="00EF5759" w:rsidRDefault="00D94F19" w:rsidP="00D94F19">
      <w:pPr>
        <w:numPr>
          <w:ilvl w:val="0"/>
          <w:numId w:val="17"/>
        </w:numPr>
        <w:spacing w:line="360" w:lineRule="auto"/>
        <w:ind w:left="426" w:hanging="426"/>
        <w:contextualSpacing/>
        <w:jc w:val="both"/>
        <w:rPr>
          <w:rFonts w:ascii="Arial" w:hAnsi="Arial" w:cs="Arial"/>
        </w:rPr>
      </w:pPr>
      <w:r w:rsidRPr="00EF5759">
        <w:rPr>
          <w:rFonts w:ascii="Arial" w:hAnsi="Arial" w:cs="Arial"/>
        </w:rPr>
        <w:t>una volta aggiudicato l’Appalto specifico, la Stazione Appaltante invierà alla CRC la comunicazione di avvenuta aggiudicazione, con il nominativo dell’aggiudicatario e l’importo del contratto aggiudicato, entro tre giorni dall’aggiudicazione a sistema.</w:t>
      </w:r>
    </w:p>
    <w:p w14:paraId="561D34D2" w14:textId="77777777" w:rsidR="009A3C57" w:rsidRPr="00FA47E1" w:rsidRDefault="009A3C57" w:rsidP="009A3C57">
      <w:pPr>
        <w:spacing w:line="360" w:lineRule="auto"/>
        <w:ind w:left="426"/>
        <w:contextualSpacing/>
        <w:jc w:val="both"/>
        <w:rPr>
          <w:rFonts w:ascii="Arial" w:hAnsi="Arial" w:cs="Arial"/>
        </w:rPr>
      </w:pPr>
    </w:p>
    <w:p w14:paraId="39804258" w14:textId="77777777" w:rsidR="009A3C57" w:rsidRPr="00FA47E1" w:rsidRDefault="009A3C57" w:rsidP="009A3C57">
      <w:pPr>
        <w:spacing w:line="360" w:lineRule="auto"/>
        <w:contextualSpacing/>
        <w:jc w:val="both"/>
        <w:rPr>
          <w:rFonts w:ascii="Arial" w:hAnsi="Arial" w:cs="Arial"/>
        </w:rPr>
      </w:pPr>
      <w:r w:rsidRPr="00FA47E1">
        <w:rPr>
          <w:rFonts w:ascii="Arial" w:hAnsi="Arial" w:cs="Arial"/>
        </w:rPr>
        <w:t>Si accetta, inoltre:</w:t>
      </w:r>
    </w:p>
    <w:p w14:paraId="087DEC95" w14:textId="77777777" w:rsidR="009A3C57" w:rsidRPr="00FA47E1" w:rsidRDefault="009A3C57" w:rsidP="009A3C57">
      <w:pPr>
        <w:pStyle w:val="Paragrafoelenco"/>
        <w:numPr>
          <w:ilvl w:val="0"/>
          <w:numId w:val="18"/>
        </w:numPr>
        <w:spacing w:line="360" w:lineRule="auto"/>
        <w:ind w:left="426" w:hanging="426"/>
        <w:contextualSpacing/>
        <w:jc w:val="both"/>
        <w:rPr>
          <w:rFonts w:ascii="Arial" w:hAnsi="Arial" w:cs="Arial"/>
        </w:rPr>
      </w:pPr>
      <w:r w:rsidRPr="00FA47E1">
        <w:rPr>
          <w:rFonts w:ascii="Arial" w:hAnsi="Arial" w:cs="Arial"/>
        </w:rPr>
        <w:t xml:space="preserve">di provvedere alle eventuali </w:t>
      </w:r>
      <w:r w:rsidR="00722C49" w:rsidRPr="00FA47E1">
        <w:rPr>
          <w:rFonts w:ascii="Arial" w:hAnsi="Arial" w:cs="Arial"/>
        </w:rPr>
        <w:t>modifiche, richieste dalla CRC in caso di incoerenza con le specifiche dell’Accordo quadro,</w:t>
      </w:r>
      <w:r w:rsidRPr="00556CB1">
        <w:rPr>
          <w:rFonts w:ascii="Arial" w:hAnsi="Arial" w:cs="Arial"/>
        </w:rPr>
        <w:t xml:space="preserve"> all’allegato modello contenente gli elementi caratterizzanti dell’offerta </w:t>
      </w:r>
      <w:r w:rsidR="00722C49" w:rsidRPr="00556CB1">
        <w:rPr>
          <w:rFonts w:ascii="Arial" w:hAnsi="Arial" w:cs="Arial"/>
        </w:rPr>
        <w:t xml:space="preserve">(Allegato B) </w:t>
      </w:r>
      <w:r w:rsidRPr="00556CB1">
        <w:rPr>
          <w:rFonts w:ascii="Arial" w:hAnsi="Arial" w:cs="Arial"/>
        </w:rPr>
        <w:t>da pubblicare nell’RdO a seguito de</w:t>
      </w:r>
      <w:r w:rsidR="00722C49" w:rsidRPr="00556CB1">
        <w:rPr>
          <w:rFonts w:ascii="Arial" w:hAnsi="Arial" w:cs="Arial"/>
        </w:rPr>
        <w:t>l</w:t>
      </w:r>
      <w:r w:rsidRPr="00556CB1">
        <w:rPr>
          <w:rFonts w:ascii="Arial" w:hAnsi="Arial" w:cs="Arial"/>
        </w:rPr>
        <w:t xml:space="preserve"> rilascio delle credenziali;</w:t>
      </w:r>
    </w:p>
    <w:p w14:paraId="61E9D5F6" w14:textId="77777777" w:rsidR="00ED7932" w:rsidRPr="00C54E37" w:rsidRDefault="009A3C57" w:rsidP="00ED7932">
      <w:pPr>
        <w:pStyle w:val="Paragrafoelenco"/>
        <w:numPr>
          <w:ilvl w:val="0"/>
          <w:numId w:val="18"/>
        </w:numPr>
        <w:spacing w:line="360" w:lineRule="auto"/>
        <w:ind w:left="426" w:hanging="426"/>
        <w:contextualSpacing/>
        <w:jc w:val="both"/>
        <w:rPr>
          <w:rFonts w:ascii="Arial" w:hAnsi="Arial" w:cs="Arial"/>
        </w:rPr>
      </w:pPr>
      <w:r w:rsidRPr="00FA47E1">
        <w:rPr>
          <w:rFonts w:ascii="Arial" w:hAnsi="Arial" w:cs="Arial"/>
        </w:rPr>
        <w:t xml:space="preserve">alla pubblicazione dell’RdO, di inviare la determinazione </w:t>
      </w:r>
      <w:r w:rsidR="00DE32CC" w:rsidRPr="00FA47E1">
        <w:rPr>
          <w:rFonts w:ascii="Arial" w:hAnsi="Arial" w:cs="Arial"/>
        </w:rPr>
        <w:t>di impegno</w:t>
      </w:r>
      <w:r w:rsidRPr="00C54E37">
        <w:rPr>
          <w:rFonts w:ascii="Arial" w:hAnsi="Arial" w:cs="Arial"/>
        </w:rPr>
        <w:t xml:space="preserve"> del </w:t>
      </w:r>
      <w:r w:rsidR="00ED7932" w:rsidRPr="00C54E37">
        <w:rPr>
          <w:rFonts w:ascii="Arial" w:hAnsi="Arial" w:cs="Arial"/>
        </w:rPr>
        <w:t xml:space="preserve">contributo in conto incentivi per il personale della CRC, secondo quanto disposto dall’articolo 113, comma 5 del Codice dei Contratti pubblici, nella misura </w:t>
      </w:r>
      <w:r w:rsidR="00ED7932" w:rsidRPr="00C54E37">
        <w:rPr>
          <w:rFonts w:ascii="Arial" w:hAnsi="Arial" w:cs="Arial"/>
          <w:bCs/>
        </w:rPr>
        <w:t>pari al 25% del fondo incentivi costituto ai sensi dell’articolo 113 del Codice da prevedere, nel quadro economico di progetto all’interno della suddivisione di tale fondo con voce separata ed esplicita</w:t>
      </w:r>
    </w:p>
    <w:p w14:paraId="62C2234B" w14:textId="77777777" w:rsidR="009A3C57" w:rsidRPr="00C54E37" w:rsidRDefault="00E401AD" w:rsidP="00ED7932">
      <w:pPr>
        <w:pStyle w:val="Paragrafoelenco"/>
        <w:spacing w:line="360" w:lineRule="auto"/>
        <w:ind w:left="426"/>
        <w:contextualSpacing/>
        <w:jc w:val="both"/>
        <w:rPr>
          <w:rFonts w:ascii="Arial" w:hAnsi="Arial" w:cs="Arial"/>
          <w:bCs/>
        </w:rPr>
      </w:pPr>
      <w:r w:rsidRPr="00C54E37">
        <w:rPr>
          <w:rFonts w:ascii="Arial" w:hAnsi="Arial" w:cs="Arial"/>
          <w:bCs/>
        </w:rPr>
        <w:t>Per la liquidazione di suddetto importo la Stazione appaltante attenderà le indicazioni di questa CRC.</w:t>
      </w:r>
    </w:p>
    <w:p w14:paraId="4CD0E7C9" w14:textId="77777777" w:rsidR="00EF7DDC" w:rsidRDefault="00EF7DDC" w:rsidP="006B6799">
      <w:pPr>
        <w:spacing w:line="360" w:lineRule="auto"/>
        <w:jc w:val="both"/>
        <w:rPr>
          <w:rFonts w:ascii="Arial" w:hAnsi="Arial" w:cs="Arial"/>
          <w:highlight w:val="yellow"/>
        </w:rPr>
      </w:pPr>
    </w:p>
    <w:p w14:paraId="0558E74F" w14:textId="77777777" w:rsidR="00C27640" w:rsidRPr="00C54E37" w:rsidRDefault="00C27640" w:rsidP="006B6799">
      <w:pPr>
        <w:spacing w:line="360" w:lineRule="auto"/>
        <w:jc w:val="both"/>
        <w:rPr>
          <w:rFonts w:ascii="Arial" w:hAnsi="Arial" w:cs="Arial"/>
          <w:highlight w:val="yellow"/>
        </w:rPr>
      </w:pPr>
    </w:p>
    <w:p w14:paraId="3EAE7AA5" w14:textId="77777777" w:rsidR="00FE2938" w:rsidRPr="00C54E37" w:rsidRDefault="00FE2938" w:rsidP="00AE621B">
      <w:pPr>
        <w:pStyle w:val="Normalelt"/>
        <w:spacing w:before="0" w:after="0" w:line="360" w:lineRule="auto"/>
        <w:contextualSpacing/>
        <w:jc w:val="center"/>
        <w:rPr>
          <w:rFonts w:cs="Arial"/>
          <w:b/>
          <w:sz w:val="20"/>
          <w:highlight w:val="yellow"/>
          <w:lang w:eastAsia="it-IT"/>
        </w:rPr>
      </w:pPr>
    </w:p>
    <w:p w14:paraId="46A3E794" w14:textId="77777777" w:rsidR="00FE2938" w:rsidRPr="00C54E37" w:rsidRDefault="00FE2938" w:rsidP="00FE2938">
      <w:pPr>
        <w:pStyle w:val="Normalelt"/>
        <w:spacing w:before="0" w:after="0" w:line="360" w:lineRule="auto"/>
        <w:contextualSpacing/>
        <w:jc w:val="both"/>
        <w:rPr>
          <w:rFonts w:cs="Arial"/>
          <w:sz w:val="20"/>
          <w:lang w:eastAsia="it-IT"/>
        </w:rPr>
      </w:pPr>
      <w:r w:rsidRPr="00C54E37">
        <w:rPr>
          <w:rFonts w:cs="Arial"/>
          <w:sz w:val="20"/>
          <w:lang w:eastAsia="it-IT"/>
        </w:rPr>
        <w:t>Riferimenti delle persone di contatto per questo appalto specifico:</w:t>
      </w:r>
    </w:p>
    <w:p w14:paraId="5EDED075" w14:textId="0D94D1FA" w:rsidR="00625F75" w:rsidRPr="00625F75" w:rsidRDefault="00FE2938" w:rsidP="00625F75">
      <w:pPr>
        <w:pStyle w:val="Normalelt"/>
        <w:spacing w:before="0" w:after="0" w:line="360" w:lineRule="auto"/>
        <w:contextualSpacing/>
        <w:jc w:val="both"/>
        <w:rPr>
          <w:rFonts w:cs="Arial"/>
        </w:rPr>
      </w:pPr>
      <w:r w:rsidRPr="00C54E37">
        <w:rPr>
          <w:rFonts w:cs="Arial"/>
          <w:sz w:val="20"/>
          <w:lang w:eastAsia="it-IT"/>
        </w:rPr>
        <w:t>1. (nome e cognome</w:t>
      </w:r>
      <w:r w:rsidR="00625F75">
        <w:rPr>
          <w:rFonts w:cs="Arial"/>
          <w:sz w:val="20"/>
          <w:lang w:eastAsia="it-IT"/>
        </w:rPr>
        <w:t xml:space="preserve"> RUP</w:t>
      </w:r>
      <w:r w:rsidRPr="00C54E37">
        <w:rPr>
          <w:rFonts w:cs="Arial"/>
          <w:sz w:val="20"/>
          <w:lang w:eastAsia="it-IT"/>
        </w:rPr>
        <w:t xml:space="preserve">) </w:t>
      </w:r>
      <w:r w:rsidR="00625F75" w:rsidRPr="00625F75">
        <w:rPr>
          <w:rFonts w:cs="Arial"/>
          <w:lang w:val="x-none"/>
        </w:rPr>
        <w:t xml:space="preserve">Geom. </w:t>
      </w:r>
      <w:r w:rsidR="00625F75">
        <w:rPr>
          <w:rFonts w:cs="Arial"/>
        </w:rPr>
        <w:t>Dario Scarpa</w:t>
      </w:r>
    </w:p>
    <w:p w14:paraId="24EFF98A" w14:textId="2DD8C0D1" w:rsidR="00625F75" w:rsidRPr="00625F75" w:rsidRDefault="00625F75" w:rsidP="00625F75">
      <w:pPr>
        <w:spacing w:line="360" w:lineRule="auto"/>
        <w:contextualSpacing/>
        <w:jc w:val="both"/>
        <w:rPr>
          <w:rFonts w:ascii="Arial" w:hAnsi="Arial" w:cs="Arial"/>
        </w:rPr>
      </w:pPr>
      <w:r w:rsidRPr="00625F75">
        <w:rPr>
          <w:rFonts w:ascii="Arial" w:hAnsi="Arial" w:cs="Arial"/>
          <w:lang w:val="x-none"/>
        </w:rPr>
        <w:lastRenderedPageBreak/>
        <w:t>(telefono)</w:t>
      </w:r>
      <w:r>
        <w:rPr>
          <w:rFonts w:ascii="Arial" w:hAnsi="Arial" w:cs="Arial"/>
        </w:rPr>
        <w:t>338 7277633</w:t>
      </w:r>
    </w:p>
    <w:p w14:paraId="2544DF3A" w14:textId="76B63DC7" w:rsidR="00625F75" w:rsidRPr="00625F75" w:rsidRDefault="00625F75" w:rsidP="00625F75">
      <w:pPr>
        <w:spacing w:line="360" w:lineRule="auto"/>
        <w:contextualSpacing/>
        <w:jc w:val="both"/>
        <w:rPr>
          <w:rFonts w:ascii="Arial" w:hAnsi="Arial" w:cs="Arial"/>
          <w:lang w:val="x-none"/>
        </w:rPr>
      </w:pPr>
      <w:r w:rsidRPr="00625F75">
        <w:rPr>
          <w:rFonts w:ascii="Arial" w:hAnsi="Arial" w:cs="Arial"/>
          <w:lang w:val="x-none"/>
        </w:rPr>
        <w:t xml:space="preserve">e-mail </w:t>
      </w:r>
      <w:hyperlink r:id="rId9" w:history="1">
        <w:r w:rsidRPr="00625F75">
          <w:rPr>
            <w:rFonts w:ascii="Arial" w:hAnsi="Arial" w:cs="Arial"/>
            <w:color w:val="0000FF" w:themeColor="hyperlink"/>
            <w:u w:val="single"/>
            <w:lang w:val="x-none"/>
          </w:rPr>
          <w:t>sc.area.tecnica@aslsulcis.it</w:t>
        </w:r>
      </w:hyperlink>
      <w:r w:rsidRPr="00625F75">
        <w:rPr>
          <w:rFonts w:ascii="Arial" w:hAnsi="Arial" w:cs="Arial"/>
          <w:color w:val="0000FF" w:themeColor="hyperlink"/>
          <w:u w:val="single"/>
          <w:lang w:val="x-none"/>
        </w:rPr>
        <w:t xml:space="preserve">, </w:t>
      </w:r>
      <w:r>
        <w:rPr>
          <w:rFonts w:ascii="Arial" w:hAnsi="Arial" w:cs="Arial"/>
          <w:color w:val="0000FF" w:themeColor="hyperlink"/>
          <w:u w:val="single"/>
        </w:rPr>
        <w:t>dario</w:t>
      </w:r>
      <w:r w:rsidRPr="00625F75">
        <w:rPr>
          <w:rFonts w:ascii="Arial" w:hAnsi="Arial" w:cs="Arial"/>
          <w:color w:val="0000FF" w:themeColor="hyperlink"/>
          <w:u w:val="single"/>
          <w:lang w:val="x-none"/>
        </w:rPr>
        <w:t>.</w:t>
      </w:r>
      <w:r>
        <w:rPr>
          <w:rFonts w:ascii="Arial" w:hAnsi="Arial" w:cs="Arial"/>
          <w:color w:val="0000FF" w:themeColor="hyperlink"/>
          <w:u w:val="single"/>
        </w:rPr>
        <w:t>scarpa</w:t>
      </w:r>
      <w:r w:rsidRPr="00625F75">
        <w:rPr>
          <w:rFonts w:ascii="Arial" w:hAnsi="Arial" w:cs="Arial"/>
          <w:color w:val="0000FF" w:themeColor="hyperlink"/>
          <w:u w:val="single"/>
          <w:lang w:val="x-none"/>
        </w:rPr>
        <w:t>@aslsulcis.it</w:t>
      </w:r>
    </w:p>
    <w:p w14:paraId="5E348178" w14:textId="77777777" w:rsidR="00625F75" w:rsidRPr="00625F75" w:rsidRDefault="00625F75" w:rsidP="00625F75">
      <w:pPr>
        <w:spacing w:line="360" w:lineRule="auto"/>
        <w:contextualSpacing/>
        <w:jc w:val="both"/>
        <w:rPr>
          <w:rFonts w:ascii="Arial" w:hAnsi="Arial"/>
          <w:lang w:val="fr-FR" w:eastAsia="ar-SA"/>
        </w:rPr>
      </w:pPr>
      <w:r w:rsidRPr="00625F75">
        <w:rPr>
          <w:rFonts w:ascii="Arial" w:hAnsi="Arial" w:cs="Arial"/>
          <w:lang w:val="x-none"/>
        </w:rPr>
        <w:t xml:space="preserve">pec </w:t>
      </w:r>
      <w:hyperlink r:id="rId10" w:history="1">
        <w:r w:rsidRPr="00625F75">
          <w:rPr>
            <w:rFonts w:ascii="Arial" w:hAnsi="Arial"/>
            <w:color w:val="0000FF" w:themeColor="hyperlink"/>
            <w:u w:val="single"/>
            <w:lang w:val="x-none" w:eastAsia="ar-SA"/>
          </w:rPr>
          <w:t>servizitecnici.sulcis@pec.aslsulcis.it</w:t>
        </w:r>
      </w:hyperlink>
    </w:p>
    <w:p w14:paraId="1F57CAC9" w14:textId="77777777" w:rsidR="00625F75" w:rsidRPr="00625F75" w:rsidRDefault="00625F75" w:rsidP="00625F75">
      <w:pPr>
        <w:spacing w:line="360" w:lineRule="auto"/>
        <w:contextualSpacing/>
        <w:jc w:val="both"/>
        <w:rPr>
          <w:rFonts w:ascii="Arial" w:hAnsi="Arial" w:cs="Arial"/>
          <w:lang w:val="x-none"/>
        </w:rPr>
      </w:pPr>
    </w:p>
    <w:p w14:paraId="060B53F8" w14:textId="77777777" w:rsidR="00625F75" w:rsidRPr="00625F75" w:rsidRDefault="00625F75" w:rsidP="00625F75">
      <w:pPr>
        <w:spacing w:line="360" w:lineRule="auto"/>
        <w:contextualSpacing/>
        <w:jc w:val="both"/>
        <w:rPr>
          <w:rFonts w:ascii="Arial" w:hAnsi="Arial" w:cs="Arial"/>
          <w:lang w:val="x-none"/>
        </w:rPr>
      </w:pPr>
      <w:r w:rsidRPr="00625F75">
        <w:rPr>
          <w:rFonts w:ascii="Arial" w:hAnsi="Arial" w:cs="Arial"/>
          <w:lang w:val="x-none"/>
        </w:rPr>
        <w:t>2. (nome e cognome PUNTO ISTRUTTORE) Giulia Argiolas</w:t>
      </w:r>
    </w:p>
    <w:p w14:paraId="7BA1077D" w14:textId="77777777" w:rsidR="00625F75" w:rsidRPr="00625F75" w:rsidRDefault="00625F75" w:rsidP="00625F75">
      <w:pPr>
        <w:spacing w:line="360" w:lineRule="auto"/>
        <w:contextualSpacing/>
        <w:jc w:val="both"/>
        <w:rPr>
          <w:rFonts w:ascii="Arial" w:hAnsi="Arial" w:cs="Arial"/>
          <w:lang w:val="x-none"/>
        </w:rPr>
      </w:pPr>
      <w:r w:rsidRPr="00625F75">
        <w:rPr>
          <w:rFonts w:ascii="Arial" w:hAnsi="Arial" w:cs="Arial"/>
          <w:lang w:val="x-none"/>
        </w:rPr>
        <w:t>(telefono) 07816683401</w:t>
      </w:r>
    </w:p>
    <w:p w14:paraId="6BA941AA" w14:textId="77777777" w:rsidR="00625F75" w:rsidRPr="00625F75" w:rsidRDefault="00625F75" w:rsidP="00625F75">
      <w:pPr>
        <w:spacing w:line="360" w:lineRule="auto"/>
        <w:contextualSpacing/>
        <w:jc w:val="both"/>
        <w:rPr>
          <w:rFonts w:ascii="Arial" w:hAnsi="Arial" w:cs="Arial"/>
          <w:lang w:val="x-none"/>
        </w:rPr>
      </w:pPr>
    </w:p>
    <w:p w14:paraId="57490F51" w14:textId="77777777" w:rsidR="00625F75" w:rsidRPr="00625F75" w:rsidRDefault="00625F75" w:rsidP="00625F75">
      <w:pPr>
        <w:spacing w:line="360" w:lineRule="auto"/>
        <w:contextualSpacing/>
        <w:jc w:val="both"/>
        <w:rPr>
          <w:rFonts w:ascii="Arial" w:hAnsi="Arial" w:cs="Arial"/>
          <w:lang w:val="x-none"/>
        </w:rPr>
      </w:pPr>
      <w:r w:rsidRPr="00625F75">
        <w:rPr>
          <w:rFonts w:ascii="Arial" w:hAnsi="Arial" w:cs="Arial"/>
          <w:lang w:val="x-none"/>
        </w:rPr>
        <w:t xml:space="preserve">e-mail  </w:t>
      </w:r>
      <w:hyperlink r:id="rId11" w:history="1">
        <w:r w:rsidRPr="00625F75">
          <w:rPr>
            <w:rFonts w:ascii="Arial" w:hAnsi="Arial" w:cs="Arial"/>
            <w:color w:val="0000FF" w:themeColor="hyperlink"/>
            <w:u w:val="single"/>
            <w:lang w:val="x-none"/>
          </w:rPr>
          <w:t>sc.area.tecnica@aslsulcis.it</w:t>
        </w:r>
      </w:hyperlink>
      <w:r w:rsidRPr="00625F75">
        <w:rPr>
          <w:rFonts w:ascii="Arial" w:hAnsi="Arial" w:cs="Arial"/>
          <w:color w:val="0000FF" w:themeColor="hyperlink"/>
          <w:u w:val="single"/>
          <w:lang w:val="x-none"/>
        </w:rPr>
        <w:t>, giulia.argiolas@aslsulcis.it</w:t>
      </w:r>
    </w:p>
    <w:p w14:paraId="2EC2F4F8" w14:textId="3EEA8FAC" w:rsidR="00FD2DC9" w:rsidRPr="00C54E37" w:rsidRDefault="00FD2DC9" w:rsidP="00FE2938">
      <w:pPr>
        <w:pStyle w:val="Normalelt"/>
        <w:spacing w:before="0" w:after="0" w:line="360" w:lineRule="auto"/>
        <w:contextualSpacing/>
        <w:jc w:val="both"/>
        <w:rPr>
          <w:rFonts w:cs="Arial"/>
          <w:sz w:val="20"/>
          <w:highlight w:val="yellow"/>
          <w:lang w:eastAsia="it-IT"/>
        </w:rPr>
      </w:pPr>
    </w:p>
    <w:p w14:paraId="083C925B" w14:textId="77777777" w:rsidR="009154CE" w:rsidRPr="00C54E37" w:rsidRDefault="009154CE">
      <w:pPr>
        <w:rPr>
          <w:rFonts w:ascii="Arial" w:hAnsi="Arial" w:cs="Arial"/>
        </w:rPr>
      </w:pPr>
      <w:r w:rsidRPr="00C54E37">
        <w:rPr>
          <w:rFonts w:ascii="Arial" w:hAnsi="Arial" w:cs="Arial"/>
        </w:rPr>
        <w:br w:type="page"/>
      </w:r>
    </w:p>
    <w:p w14:paraId="16C772BF" w14:textId="536B3397" w:rsidR="00BC3A57" w:rsidRPr="009F1918" w:rsidRDefault="00BC3A57" w:rsidP="00BC3A57">
      <w:pPr>
        <w:jc w:val="center"/>
        <w:rPr>
          <w:rFonts w:ascii="Arial" w:hAnsi="Arial" w:cs="Arial"/>
          <w:b/>
          <w:bCs/>
          <w:szCs w:val="24"/>
        </w:rPr>
      </w:pPr>
      <w:r w:rsidRPr="009F1918">
        <w:rPr>
          <w:rFonts w:ascii="Arial" w:hAnsi="Arial" w:cs="Arial"/>
          <w:b/>
          <w:bCs/>
          <w:szCs w:val="24"/>
        </w:rPr>
        <w:lastRenderedPageBreak/>
        <w:t xml:space="preserve">MODULO DI REGISTRAZIONE </w:t>
      </w:r>
      <w:r w:rsidR="0092418A" w:rsidRPr="009F1918">
        <w:rPr>
          <w:rFonts w:ascii="Arial" w:hAnsi="Arial" w:cs="Arial"/>
          <w:b/>
          <w:bCs/>
          <w:szCs w:val="24"/>
        </w:rPr>
        <w:t>PER ACCEDERE ALLA SPECIFICA BUYER DELL’ACCORDO QUADRO IN</w:t>
      </w:r>
      <w:r w:rsidRPr="009F1918">
        <w:rPr>
          <w:rFonts w:ascii="Arial" w:hAnsi="Arial" w:cs="Arial"/>
          <w:b/>
          <w:bCs/>
          <w:szCs w:val="24"/>
        </w:rPr>
        <w:t xml:space="preserve"> SARDEGNACAT </w:t>
      </w:r>
    </w:p>
    <w:p w14:paraId="7C89BA03" w14:textId="77777777" w:rsidR="00BC3A57" w:rsidRPr="00C54E37" w:rsidRDefault="00BC3A57" w:rsidP="00BC3A57">
      <w:pPr>
        <w:rPr>
          <w:rFonts w:ascii="Arial" w:hAnsi="Arial" w:cs="Arial"/>
          <w:sz w:val="18"/>
        </w:rPr>
      </w:pPr>
      <w:r w:rsidRPr="00C54E37">
        <w:rPr>
          <w:rFonts w:ascii="Arial" w:hAnsi="Arial" w:cs="Arial"/>
          <w:sz w:val="18"/>
        </w:rPr>
        <w:t xml:space="preserve"> </w:t>
      </w:r>
    </w:p>
    <w:p w14:paraId="4AB200DF" w14:textId="77777777" w:rsidR="00BC3A57" w:rsidRPr="00C54E37" w:rsidRDefault="00BC3A57" w:rsidP="00BC3A57">
      <w:pPr>
        <w:jc w:val="center"/>
        <w:rPr>
          <w:rFonts w:ascii="Arial" w:hAnsi="Arial" w:cs="Arial"/>
          <w:sz w:val="16"/>
        </w:rPr>
      </w:pPr>
      <w:r w:rsidRPr="00C54E37">
        <w:rPr>
          <w:rFonts w:ascii="Arial" w:hAnsi="Arial" w:cs="Arial"/>
          <w:sz w:val="16"/>
        </w:rPr>
        <w:t>Nella compilazione del modulo si invita ad inserire le informazioni per esteso senza abbreviazioni</w:t>
      </w:r>
    </w:p>
    <w:p w14:paraId="29D8478D" w14:textId="77777777" w:rsidR="00BC3A57" w:rsidRPr="00C54E37" w:rsidRDefault="00BC3A57" w:rsidP="00BC3A57">
      <w:pPr>
        <w:rPr>
          <w:rFonts w:ascii="Arial" w:hAnsi="Arial" w:cs="Arial"/>
          <w:sz w:val="18"/>
        </w:rPr>
      </w:pPr>
    </w:p>
    <w:p w14:paraId="693DAC36" w14:textId="77777777" w:rsidR="00BC3A57" w:rsidRPr="00C54E37" w:rsidRDefault="00BC3A57" w:rsidP="00BC3A57">
      <w:pPr>
        <w:autoSpaceDE w:val="0"/>
        <w:autoSpaceDN w:val="0"/>
        <w:adjustRightInd w:val="0"/>
        <w:spacing w:before="120" w:after="120" w:line="360" w:lineRule="exact"/>
        <w:jc w:val="both"/>
        <w:rPr>
          <w:rFonts w:ascii="Arial" w:hAnsi="Arial" w:cs="Arial"/>
          <w:b/>
          <w:sz w:val="18"/>
        </w:rPr>
      </w:pPr>
      <w:r w:rsidRPr="00C54E37">
        <w:rPr>
          <w:rFonts w:ascii="Arial" w:hAnsi="Arial" w:cs="Arial"/>
          <w:b/>
          <w:sz w:val="18"/>
        </w:rPr>
        <w:t>ANAGRAFICA ENTE DI APPARTENENZA</w:t>
      </w:r>
    </w:p>
    <w:p w14:paraId="7E047219" w14:textId="525F7029" w:rsidR="00BC3A57" w:rsidRPr="00C54E37" w:rsidRDefault="007917B1" w:rsidP="00BC3A57">
      <w:pPr>
        <w:autoSpaceDE w:val="0"/>
        <w:autoSpaceDN w:val="0"/>
        <w:adjustRightInd w:val="0"/>
        <w:spacing w:before="120" w:after="120" w:line="360" w:lineRule="exact"/>
        <w:jc w:val="both"/>
        <w:rPr>
          <w:rFonts w:ascii="Arial" w:hAnsi="Arial" w:cs="Arial"/>
          <w:sz w:val="18"/>
        </w:rPr>
      </w:pPr>
      <w:r>
        <w:rPr>
          <w:rFonts w:ascii="Arial" w:hAnsi="Arial" w:cs="Arial"/>
          <w:sz w:val="18"/>
        </w:rPr>
        <w:t xml:space="preserve">Denominazione struttura </w:t>
      </w:r>
      <w:r w:rsidRPr="007917B1">
        <w:rPr>
          <w:rFonts w:ascii="Arial" w:hAnsi="Arial" w:cs="Arial"/>
          <w:b/>
          <w:sz w:val="18"/>
        </w:rPr>
        <w:t>ASL n 7 SULCIS IGLESIENTE</w:t>
      </w:r>
    </w:p>
    <w:p w14:paraId="0B9A2B29" w14:textId="02762C18" w:rsidR="00BC3A57" w:rsidRPr="00C54E37" w:rsidRDefault="00BC3A57" w:rsidP="00BC3A57">
      <w:pPr>
        <w:autoSpaceDE w:val="0"/>
        <w:autoSpaceDN w:val="0"/>
        <w:adjustRightInd w:val="0"/>
        <w:spacing w:before="120" w:after="120" w:line="360" w:lineRule="exact"/>
        <w:jc w:val="both"/>
        <w:rPr>
          <w:rFonts w:ascii="Arial" w:hAnsi="Arial" w:cs="Arial"/>
          <w:sz w:val="18"/>
        </w:rPr>
      </w:pPr>
      <w:r w:rsidRPr="00C54E37">
        <w:rPr>
          <w:rFonts w:ascii="Arial" w:hAnsi="Arial" w:cs="Arial"/>
          <w:sz w:val="18"/>
        </w:rPr>
        <w:t>Codice fiscale/P.IVA.</w:t>
      </w:r>
      <w:r w:rsidR="007917B1" w:rsidRPr="007917B1">
        <w:rPr>
          <w:rFonts w:ascii="Arial" w:hAnsi="Arial" w:cs="Arial"/>
          <w:b/>
          <w:sz w:val="18"/>
        </w:rPr>
        <w:t xml:space="preserve"> 03990310926</w:t>
      </w:r>
    </w:p>
    <w:p w14:paraId="347683F6" w14:textId="14316796" w:rsidR="00BC3A57" w:rsidRPr="00C54E37" w:rsidRDefault="00BC3A57" w:rsidP="00BC3A57">
      <w:pPr>
        <w:autoSpaceDE w:val="0"/>
        <w:autoSpaceDN w:val="0"/>
        <w:adjustRightInd w:val="0"/>
        <w:spacing w:before="120" w:after="120" w:line="360" w:lineRule="exact"/>
        <w:jc w:val="both"/>
        <w:rPr>
          <w:rFonts w:ascii="Arial" w:hAnsi="Arial" w:cs="Arial"/>
          <w:sz w:val="18"/>
        </w:rPr>
      </w:pPr>
      <w:r w:rsidRPr="00C54E37">
        <w:rPr>
          <w:rFonts w:ascii="Arial" w:hAnsi="Arial" w:cs="Arial"/>
          <w:sz w:val="18"/>
        </w:rPr>
        <w:t>Indiri</w:t>
      </w:r>
      <w:r w:rsidR="007917B1">
        <w:rPr>
          <w:rFonts w:ascii="Arial" w:hAnsi="Arial" w:cs="Arial"/>
          <w:sz w:val="18"/>
        </w:rPr>
        <w:t xml:space="preserve">zzo e numero civico sede legale </w:t>
      </w:r>
      <w:r w:rsidR="007917B1" w:rsidRPr="007917B1">
        <w:rPr>
          <w:rFonts w:ascii="Arial" w:hAnsi="Arial" w:cs="Arial"/>
          <w:b/>
          <w:sz w:val="18"/>
        </w:rPr>
        <w:t>VIA DALMAZIA n. 83</w:t>
      </w:r>
      <w:r w:rsidR="007917B1">
        <w:rPr>
          <w:rFonts w:ascii="Arial" w:hAnsi="Arial" w:cs="Arial"/>
          <w:sz w:val="18"/>
        </w:rPr>
        <w:t xml:space="preserve"> </w:t>
      </w:r>
    </w:p>
    <w:p w14:paraId="460FE718" w14:textId="6E6C35B4" w:rsidR="00BC3A57" w:rsidRPr="00FC2866" w:rsidRDefault="00BC3A57" w:rsidP="00BC3A57">
      <w:pPr>
        <w:autoSpaceDE w:val="0"/>
        <w:autoSpaceDN w:val="0"/>
        <w:adjustRightInd w:val="0"/>
        <w:spacing w:before="120" w:after="120" w:line="360" w:lineRule="exact"/>
        <w:jc w:val="both"/>
        <w:rPr>
          <w:rFonts w:ascii="Arial" w:hAnsi="Arial" w:cs="Arial"/>
          <w:sz w:val="18"/>
        </w:rPr>
      </w:pPr>
      <w:r w:rsidRPr="00C54E37">
        <w:rPr>
          <w:rFonts w:ascii="Arial" w:hAnsi="Arial" w:cs="Arial"/>
          <w:sz w:val="18"/>
        </w:rPr>
        <w:t xml:space="preserve">Provincia   </w:t>
      </w:r>
      <w:ins w:id="1" w:author="Roberta Kappler" w:date="2023-02-20T14:46:00Z">
        <w:r w:rsidR="008C6DA3">
          <w:rPr>
            <w:rFonts w:ascii="Arial" w:hAnsi="Arial" w:cs="Arial"/>
            <w:sz w:val="18"/>
          </w:rPr>
          <w:t xml:space="preserve">       </w:t>
        </w:r>
      </w:ins>
      <w:r w:rsidR="007917B1" w:rsidRPr="007917B1">
        <w:rPr>
          <w:rFonts w:ascii="Arial" w:hAnsi="Arial" w:cs="Arial"/>
          <w:b/>
          <w:sz w:val="18"/>
        </w:rPr>
        <w:t>SU</w:t>
      </w:r>
      <w:ins w:id="2" w:author="Roberta Kappler" w:date="2023-02-20T14:46:00Z">
        <w:r w:rsidR="008C6DA3" w:rsidRPr="007917B1">
          <w:rPr>
            <w:rFonts w:ascii="Arial" w:hAnsi="Arial" w:cs="Arial"/>
            <w:b/>
            <w:sz w:val="18"/>
          </w:rPr>
          <w:t xml:space="preserve">    </w:t>
        </w:r>
        <w:r w:rsidR="008C6DA3">
          <w:rPr>
            <w:rFonts w:ascii="Arial" w:hAnsi="Arial" w:cs="Arial"/>
            <w:sz w:val="18"/>
          </w:rPr>
          <w:t xml:space="preserve">             </w:t>
        </w:r>
      </w:ins>
      <w:r w:rsidRPr="00C54E37">
        <w:rPr>
          <w:rFonts w:ascii="Arial" w:hAnsi="Arial" w:cs="Arial"/>
          <w:sz w:val="18"/>
        </w:rPr>
        <w:t xml:space="preserve">Comune:. </w:t>
      </w:r>
      <w:ins w:id="3" w:author="Roberta Kappler" w:date="2023-02-20T14:46:00Z">
        <w:r w:rsidR="008C6DA3">
          <w:rPr>
            <w:rFonts w:ascii="Arial" w:hAnsi="Arial" w:cs="Arial"/>
            <w:sz w:val="18"/>
          </w:rPr>
          <w:t xml:space="preserve">         </w:t>
        </w:r>
      </w:ins>
      <w:r w:rsidR="007917B1">
        <w:rPr>
          <w:rFonts w:ascii="Arial" w:hAnsi="Arial" w:cs="Arial"/>
          <w:b/>
          <w:sz w:val="18"/>
        </w:rPr>
        <w:t>CARBONIA</w:t>
      </w:r>
      <w:ins w:id="4" w:author="Roberta Kappler" w:date="2023-02-20T14:46:00Z">
        <w:r w:rsidR="008C6DA3">
          <w:rPr>
            <w:rFonts w:ascii="Arial" w:hAnsi="Arial" w:cs="Arial"/>
            <w:sz w:val="18"/>
          </w:rPr>
          <w:t xml:space="preserve">                                   </w:t>
        </w:r>
      </w:ins>
      <w:r w:rsidRPr="00C54E37">
        <w:rPr>
          <w:rFonts w:ascii="Arial" w:hAnsi="Arial" w:cs="Arial"/>
          <w:sz w:val="18"/>
        </w:rPr>
        <w:t>CAP:</w:t>
      </w:r>
      <w:r w:rsidRPr="00C54E37">
        <w:rPr>
          <w:rFonts w:ascii="Arial" w:hAnsi="Arial" w:cs="Arial"/>
          <w:b/>
          <w:sz w:val="24"/>
          <w:szCs w:val="24"/>
        </w:rPr>
        <w:t xml:space="preserve">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7917B1" w:rsidRPr="00FC2866">
        <w:rPr>
          <w:rFonts w:ascii="Arial" w:hAnsi="Arial" w:cs="Arial"/>
          <w:b/>
          <w:sz w:val="22"/>
          <w:szCs w:val="22"/>
        </w:rPr>
        <w:fldChar w:fldCharType="begin">
          <w:ffData>
            <w:name w:val=""/>
            <w:enabled/>
            <w:calcOnExit w:val="0"/>
            <w:textInput>
              <w:default w:val="09013"/>
            </w:textInput>
          </w:ffData>
        </w:fldChar>
      </w:r>
      <w:r w:rsidR="007917B1" w:rsidRPr="00FC2866">
        <w:rPr>
          <w:rFonts w:ascii="Arial" w:hAnsi="Arial" w:cs="Arial"/>
          <w:b/>
          <w:sz w:val="22"/>
          <w:szCs w:val="22"/>
        </w:rPr>
        <w:instrText xml:space="preserve"> FORMTEXT </w:instrText>
      </w:r>
      <w:r w:rsidR="007917B1" w:rsidRPr="00FC2866">
        <w:rPr>
          <w:rFonts w:ascii="Arial" w:hAnsi="Arial" w:cs="Arial"/>
          <w:b/>
          <w:sz w:val="22"/>
          <w:szCs w:val="22"/>
        </w:rPr>
      </w:r>
      <w:r w:rsidR="007917B1" w:rsidRPr="00FC2866">
        <w:rPr>
          <w:rFonts w:ascii="Arial" w:hAnsi="Arial" w:cs="Arial"/>
          <w:b/>
          <w:sz w:val="22"/>
          <w:szCs w:val="22"/>
        </w:rPr>
        <w:fldChar w:fldCharType="separate"/>
      </w:r>
      <w:r w:rsidR="007917B1" w:rsidRPr="00FC2866">
        <w:rPr>
          <w:rFonts w:ascii="Arial" w:hAnsi="Arial" w:cs="Arial"/>
          <w:b/>
          <w:noProof/>
          <w:sz w:val="22"/>
          <w:szCs w:val="22"/>
        </w:rPr>
        <w:t>09013</w:t>
      </w:r>
      <w:r w:rsidR="007917B1" w:rsidRPr="00FC2866">
        <w:rPr>
          <w:rFonts w:ascii="Arial" w:hAnsi="Arial" w:cs="Arial"/>
          <w:b/>
          <w:sz w:val="22"/>
          <w:szCs w:val="22"/>
        </w:rPr>
        <w:fldChar w:fldCharType="end"/>
      </w:r>
      <w:r w:rsidR="00FC2866">
        <w:rPr>
          <w:rFonts w:ascii="Arial" w:hAnsi="Arial" w:cs="Arial"/>
          <w:sz w:val="18"/>
        </w:rPr>
        <w:t>.</w:t>
      </w:r>
    </w:p>
    <w:p w14:paraId="6B216A85" w14:textId="77777777" w:rsidR="00BC3A57" w:rsidRPr="00C54E37" w:rsidRDefault="00BC3A57" w:rsidP="00BC3A57">
      <w:pPr>
        <w:autoSpaceDE w:val="0"/>
        <w:autoSpaceDN w:val="0"/>
        <w:adjustRightInd w:val="0"/>
        <w:spacing w:before="120" w:after="120" w:line="360" w:lineRule="exact"/>
        <w:jc w:val="both"/>
        <w:rPr>
          <w:rFonts w:ascii="Arial" w:hAnsi="Arial" w:cs="Arial"/>
          <w:b/>
          <w:sz w:val="18"/>
        </w:rPr>
      </w:pPr>
      <w:r w:rsidRPr="00C54E37">
        <w:rPr>
          <w:rFonts w:ascii="Arial" w:hAnsi="Arial" w:cs="Arial"/>
          <w:b/>
          <w:sz w:val="18"/>
        </w:rPr>
        <w:t>ANAGRAFICA SETTORE DI APPARTENENZA</w:t>
      </w:r>
    </w:p>
    <w:p w14:paraId="7C00523F" w14:textId="72B55CF0" w:rsidR="00BC3A57" w:rsidRPr="00C54E37" w:rsidRDefault="00BC3A57" w:rsidP="00BC3A57">
      <w:pPr>
        <w:autoSpaceDE w:val="0"/>
        <w:autoSpaceDN w:val="0"/>
        <w:adjustRightInd w:val="0"/>
        <w:spacing w:before="120" w:after="120" w:line="360" w:lineRule="exact"/>
        <w:jc w:val="both"/>
        <w:rPr>
          <w:rFonts w:ascii="Arial" w:hAnsi="Arial" w:cs="Arial"/>
          <w:sz w:val="18"/>
        </w:rPr>
      </w:pPr>
      <w:r w:rsidRPr="00C54E37">
        <w:rPr>
          <w:rFonts w:ascii="Arial" w:hAnsi="Arial" w:cs="Arial"/>
          <w:sz w:val="18"/>
        </w:rPr>
        <w:t xml:space="preserve">Denominazione settore/ufficio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7917B1" w:rsidRPr="00FC2866">
        <w:rPr>
          <w:rFonts w:ascii="Arial" w:hAnsi="Arial" w:cs="Arial"/>
          <w:b/>
          <w:sz w:val="22"/>
          <w:szCs w:val="22"/>
        </w:rPr>
        <w:fldChar w:fldCharType="begin">
          <w:ffData>
            <w:name w:val=""/>
            <w:enabled/>
            <w:calcOnExit w:val="0"/>
            <w:textInput>
              <w:default w:val="S.C. SERVIZIO TECNICO, LOCISTICO E PATRIMONIO"/>
            </w:textInput>
          </w:ffData>
        </w:fldChar>
      </w:r>
      <w:r w:rsidR="007917B1" w:rsidRPr="00FC2866">
        <w:rPr>
          <w:rFonts w:ascii="Arial" w:hAnsi="Arial" w:cs="Arial"/>
          <w:b/>
          <w:sz w:val="22"/>
          <w:szCs w:val="22"/>
        </w:rPr>
        <w:instrText xml:space="preserve"> FORMTEXT </w:instrText>
      </w:r>
      <w:r w:rsidR="007917B1" w:rsidRPr="00FC2866">
        <w:rPr>
          <w:rFonts w:ascii="Arial" w:hAnsi="Arial" w:cs="Arial"/>
          <w:b/>
          <w:sz w:val="22"/>
          <w:szCs w:val="22"/>
        </w:rPr>
      </w:r>
      <w:r w:rsidR="007917B1" w:rsidRPr="00FC2866">
        <w:rPr>
          <w:rFonts w:ascii="Arial" w:hAnsi="Arial" w:cs="Arial"/>
          <w:b/>
          <w:sz w:val="22"/>
          <w:szCs w:val="22"/>
        </w:rPr>
        <w:fldChar w:fldCharType="separate"/>
      </w:r>
      <w:r w:rsidR="007917B1" w:rsidRPr="00FC2866">
        <w:rPr>
          <w:rFonts w:ascii="Arial" w:hAnsi="Arial" w:cs="Arial"/>
          <w:b/>
          <w:noProof/>
          <w:sz w:val="22"/>
          <w:szCs w:val="22"/>
        </w:rPr>
        <w:t>S.C. SERVIZIO TECNICO, LOCISTICO E PATRIMONIO</w:t>
      </w:r>
      <w:r w:rsidR="007917B1"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t xml:space="preserve">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33602450" w14:textId="17CDD0FD" w:rsidR="00BC3A57" w:rsidRPr="00C54E37" w:rsidRDefault="00BC3A57" w:rsidP="00BC3A57">
      <w:pPr>
        <w:autoSpaceDE w:val="0"/>
        <w:autoSpaceDN w:val="0"/>
        <w:adjustRightInd w:val="0"/>
        <w:spacing w:before="120" w:after="120" w:line="360" w:lineRule="exact"/>
        <w:jc w:val="both"/>
        <w:rPr>
          <w:rFonts w:ascii="Arial" w:hAnsi="Arial" w:cs="Arial"/>
          <w:sz w:val="18"/>
        </w:rPr>
      </w:pPr>
      <w:r w:rsidRPr="00C54E37">
        <w:rPr>
          <w:rFonts w:ascii="Arial" w:hAnsi="Arial" w:cs="Arial"/>
          <w:sz w:val="18"/>
        </w:rPr>
        <w:t xml:space="preserve">Indirizzo e numero civico </w:t>
      </w:r>
      <w:r w:rsidR="007917B1" w:rsidRPr="00FC2866">
        <w:rPr>
          <w:rFonts w:ascii="Arial" w:hAnsi="Arial" w:cs="Arial"/>
          <w:b/>
          <w:sz w:val="22"/>
          <w:szCs w:val="22"/>
        </w:rPr>
        <w:fldChar w:fldCharType="begin">
          <w:ffData>
            <w:name w:val=""/>
            <w:enabled/>
            <w:calcOnExit w:val="0"/>
            <w:textInput>
              <w:default w:val="VIA DALMAZIA"/>
            </w:textInput>
          </w:ffData>
        </w:fldChar>
      </w:r>
      <w:r w:rsidR="007917B1" w:rsidRPr="00FC2866">
        <w:rPr>
          <w:rFonts w:ascii="Arial" w:hAnsi="Arial" w:cs="Arial"/>
          <w:b/>
          <w:sz w:val="22"/>
          <w:szCs w:val="22"/>
        </w:rPr>
        <w:instrText xml:space="preserve"> FORMTEXT </w:instrText>
      </w:r>
      <w:r w:rsidR="007917B1" w:rsidRPr="00FC2866">
        <w:rPr>
          <w:rFonts w:ascii="Arial" w:hAnsi="Arial" w:cs="Arial"/>
          <w:b/>
          <w:sz w:val="22"/>
          <w:szCs w:val="22"/>
        </w:rPr>
      </w:r>
      <w:r w:rsidR="007917B1" w:rsidRPr="00FC2866">
        <w:rPr>
          <w:rFonts w:ascii="Arial" w:hAnsi="Arial" w:cs="Arial"/>
          <w:b/>
          <w:sz w:val="22"/>
          <w:szCs w:val="22"/>
        </w:rPr>
        <w:fldChar w:fldCharType="separate"/>
      </w:r>
      <w:r w:rsidR="007917B1" w:rsidRPr="00FC2866">
        <w:rPr>
          <w:rFonts w:ascii="Arial" w:hAnsi="Arial" w:cs="Arial"/>
          <w:b/>
          <w:noProof/>
          <w:sz w:val="22"/>
          <w:szCs w:val="22"/>
        </w:rPr>
        <w:t>VIA DALMAZIA</w:t>
      </w:r>
      <w:r w:rsidR="007917B1"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t xml:space="preserve">                        </w:t>
      </w:r>
      <w:r w:rsidR="007917B1">
        <w:rPr>
          <w:rFonts w:ascii="Arial" w:hAnsi="Arial" w:cs="Arial"/>
          <w:b/>
          <w:sz w:val="24"/>
          <w:szCs w:val="24"/>
        </w:rPr>
        <w:fldChar w:fldCharType="begin">
          <w:ffData>
            <w:name w:val=""/>
            <w:enabled/>
            <w:calcOnExit w:val="0"/>
            <w:textInput>
              <w:default w:val="83"/>
            </w:textInput>
          </w:ffData>
        </w:fldChar>
      </w:r>
      <w:r w:rsidR="007917B1">
        <w:rPr>
          <w:rFonts w:ascii="Arial" w:hAnsi="Arial" w:cs="Arial"/>
          <w:b/>
          <w:sz w:val="24"/>
          <w:szCs w:val="24"/>
        </w:rPr>
        <w:instrText xml:space="preserve"> FORMTEXT </w:instrText>
      </w:r>
      <w:r w:rsidR="007917B1">
        <w:rPr>
          <w:rFonts w:ascii="Arial" w:hAnsi="Arial" w:cs="Arial"/>
          <w:b/>
          <w:sz w:val="24"/>
          <w:szCs w:val="24"/>
        </w:rPr>
      </w:r>
      <w:r w:rsidR="007917B1">
        <w:rPr>
          <w:rFonts w:ascii="Arial" w:hAnsi="Arial" w:cs="Arial"/>
          <w:b/>
          <w:sz w:val="24"/>
          <w:szCs w:val="24"/>
        </w:rPr>
        <w:fldChar w:fldCharType="separate"/>
      </w:r>
      <w:r w:rsidR="007917B1">
        <w:rPr>
          <w:rFonts w:ascii="Arial" w:hAnsi="Arial" w:cs="Arial"/>
          <w:b/>
          <w:noProof/>
          <w:sz w:val="24"/>
          <w:szCs w:val="24"/>
        </w:rPr>
        <w:t>83</w:t>
      </w:r>
      <w:r w:rsidR="007917B1">
        <w:rPr>
          <w:rFonts w:ascii="Arial" w:hAnsi="Arial" w:cs="Arial"/>
          <w:b/>
          <w:sz w:val="24"/>
          <w:szCs w:val="24"/>
        </w:rPr>
        <w:fldChar w:fldCharType="end"/>
      </w:r>
      <w:r w:rsidRPr="00C54E37">
        <w:rPr>
          <w:rFonts w:ascii="Arial" w:hAnsi="Arial" w:cs="Arial"/>
          <w:sz w:val="18"/>
        </w:rPr>
        <w:t>.</w:t>
      </w:r>
    </w:p>
    <w:p w14:paraId="0A5DDA6C" w14:textId="2B36590F" w:rsidR="00BC3A57" w:rsidRPr="00C54E37" w:rsidRDefault="00BC3A57" w:rsidP="00BC3A57">
      <w:pPr>
        <w:autoSpaceDE w:val="0"/>
        <w:autoSpaceDN w:val="0"/>
        <w:adjustRightInd w:val="0"/>
        <w:spacing w:before="120" w:after="120" w:line="360" w:lineRule="exact"/>
        <w:jc w:val="both"/>
        <w:rPr>
          <w:rFonts w:ascii="Arial" w:hAnsi="Arial" w:cs="Arial"/>
          <w:sz w:val="18"/>
        </w:rPr>
      </w:pPr>
      <w:r w:rsidRPr="00C54E37">
        <w:rPr>
          <w:rFonts w:ascii="Arial" w:hAnsi="Arial" w:cs="Arial"/>
          <w:sz w:val="18"/>
        </w:rPr>
        <w:t xml:space="preserve">Indirizzo PEC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7917B1" w:rsidRPr="00FC2866">
        <w:rPr>
          <w:rFonts w:ascii="Arial" w:hAnsi="Arial" w:cs="Arial"/>
          <w:b/>
          <w:sz w:val="22"/>
          <w:szCs w:val="22"/>
        </w:rPr>
        <w:fldChar w:fldCharType="begin">
          <w:ffData>
            <w:name w:val=""/>
            <w:enabled/>
            <w:calcOnExit w:val="0"/>
            <w:textInput>
              <w:default w:val="protocollo@pec.aslsulcis.it"/>
            </w:textInput>
          </w:ffData>
        </w:fldChar>
      </w:r>
      <w:r w:rsidR="007917B1" w:rsidRPr="00FC2866">
        <w:rPr>
          <w:rFonts w:ascii="Arial" w:hAnsi="Arial" w:cs="Arial"/>
          <w:b/>
          <w:sz w:val="22"/>
          <w:szCs w:val="22"/>
        </w:rPr>
        <w:instrText xml:space="preserve"> FORMTEXT </w:instrText>
      </w:r>
      <w:r w:rsidR="007917B1" w:rsidRPr="00FC2866">
        <w:rPr>
          <w:rFonts w:ascii="Arial" w:hAnsi="Arial" w:cs="Arial"/>
          <w:b/>
          <w:sz w:val="22"/>
          <w:szCs w:val="22"/>
        </w:rPr>
      </w:r>
      <w:r w:rsidR="007917B1" w:rsidRPr="00FC2866">
        <w:rPr>
          <w:rFonts w:ascii="Arial" w:hAnsi="Arial" w:cs="Arial"/>
          <w:b/>
          <w:sz w:val="22"/>
          <w:szCs w:val="22"/>
        </w:rPr>
        <w:fldChar w:fldCharType="separate"/>
      </w:r>
      <w:r w:rsidR="007917B1" w:rsidRPr="00FC2866">
        <w:rPr>
          <w:rFonts w:ascii="Arial" w:hAnsi="Arial" w:cs="Arial"/>
          <w:b/>
          <w:noProof/>
          <w:sz w:val="22"/>
          <w:szCs w:val="22"/>
        </w:rPr>
        <w:t>protocollo@pec.aslsulcis.it</w:t>
      </w:r>
      <w:r w:rsidR="007917B1"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24"/>
          <w:szCs w:val="24"/>
        </w:rPr>
        <w:t>.</w:t>
      </w:r>
    </w:p>
    <w:p w14:paraId="4D910E0A" w14:textId="77777777" w:rsidR="00BC3A57" w:rsidRPr="00C54E37" w:rsidRDefault="00BC3A57" w:rsidP="00BC3A57">
      <w:pPr>
        <w:autoSpaceDE w:val="0"/>
        <w:autoSpaceDN w:val="0"/>
        <w:adjustRightInd w:val="0"/>
        <w:spacing w:before="120" w:after="120" w:line="360" w:lineRule="exact"/>
        <w:jc w:val="both"/>
        <w:rPr>
          <w:rFonts w:ascii="Arial" w:hAnsi="Arial" w:cs="Arial"/>
          <w:sz w:val="18"/>
        </w:rPr>
      </w:pPr>
      <w:r w:rsidRPr="00C54E37">
        <w:rPr>
          <w:rFonts w:ascii="Arial" w:hAnsi="Arial" w:cs="Arial"/>
          <w:sz w:val="18"/>
        </w:rPr>
        <w:t>Il sottoscritto (</w:t>
      </w:r>
      <w:r w:rsidRPr="00E73163">
        <w:rPr>
          <w:rFonts w:ascii="Arial" w:hAnsi="Arial" w:cs="Arial"/>
          <w:b/>
          <w:sz w:val="18"/>
        </w:rPr>
        <w:t>riservato al punto ordinante</w:t>
      </w:r>
      <w:r w:rsidRPr="00C54E37">
        <w:rPr>
          <w:rFonts w:ascii="Arial" w:hAnsi="Arial" w:cs="Arial"/>
          <w:sz w:val="18"/>
        </w:rPr>
        <w:t>)</w:t>
      </w:r>
    </w:p>
    <w:p w14:paraId="50D4874C" w14:textId="48DEDEAC"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Nome e cognome </w:t>
      </w:r>
      <w:r w:rsidR="00284F0E" w:rsidRPr="00FC2866">
        <w:rPr>
          <w:rFonts w:ascii="Arial" w:hAnsi="Arial" w:cs="Arial"/>
          <w:b/>
          <w:sz w:val="22"/>
          <w:szCs w:val="22"/>
        </w:rPr>
        <w:fldChar w:fldCharType="begin">
          <w:ffData>
            <w:name w:val=""/>
            <w:enabled/>
            <w:calcOnExit w:val="0"/>
            <w:textInput>
              <w:default w:val="Dott.ssa Giuliana Campus"/>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Dott.ssa Giuliana Campus</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t xml:space="preserve">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04575D82" w14:textId="7283A0BE"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Data di nascita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284F0E" w:rsidRPr="00FC2866">
        <w:rPr>
          <w:rFonts w:ascii="Arial" w:hAnsi="Arial" w:cs="Arial"/>
          <w:b/>
          <w:sz w:val="22"/>
          <w:szCs w:val="22"/>
        </w:rPr>
        <w:fldChar w:fldCharType="begin">
          <w:ffData>
            <w:name w:val=""/>
            <w:enabled/>
            <w:calcOnExit w:val="0"/>
            <w:textInput>
              <w:default w:val="20/07/1956"/>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20/07/1956</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26AAF11C" w14:textId="12A37FDC"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Luogo di nascita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284F0E" w:rsidRPr="00FC2866">
        <w:rPr>
          <w:rFonts w:ascii="Arial" w:hAnsi="Arial" w:cs="Arial"/>
          <w:b/>
          <w:sz w:val="22"/>
          <w:szCs w:val="22"/>
        </w:rPr>
        <w:fldChar w:fldCharType="begin">
          <w:ffData>
            <w:name w:val=""/>
            <w:enabled/>
            <w:calcOnExit w:val="0"/>
            <w:textInput>
              <w:default w:val="Cagliari"/>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Cagliari</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06F09172" w14:textId="4F786B54"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Codice fiscale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284F0E" w:rsidRPr="00FC2866">
        <w:rPr>
          <w:rFonts w:ascii="Arial" w:hAnsi="Arial" w:cs="Arial"/>
          <w:b/>
          <w:sz w:val="22"/>
          <w:szCs w:val="22"/>
        </w:rPr>
        <w:fldChar w:fldCharType="begin">
          <w:ffData>
            <w:name w:val=""/>
            <w:enabled/>
            <w:calcOnExit w:val="0"/>
            <w:textInput>
              <w:default w:val="CMPGLN56L60B354R"/>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CMPGLN56L60B354R</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560886D3" w14:textId="087628E7"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Documento di identità: </w:t>
      </w:r>
      <w:r w:rsidR="00284F0E">
        <w:rPr>
          <w:rFonts w:ascii="Arial" w:hAnsi="Arial" w:cs="Arial"/>
          <w:sz w:val="18"/>
        </w:rPr>
        <w:fldChar w:fldCharType="begin">
          <w:ffData>
            <w:name w:val="Controllo1"/>
            <w:enabled/>
            <w:calcOnExit w:val="0"/>
            <w:checkBox>
              <w:sizeAuto/>
              <w:default w:val="0"/>
            </w:checkBox>
          </w:ffData>
        </w:fldChar>
      </w:r>
      <w:bookmarkStart w:id="5" w:name="Controllo1"/>
      <w:r w:rsidR="00284F0E">
        <w:rPr>
          <w:rFonts w:ascii="Arial" w:hAnsi="Arial" w:cs="Arial"/>
          <w:sz w:val="18"/>
        </w:rPr>
        <w:instrText xml:space="preserve"> FORMCHECKBOX </w:instrText>
      </w:r>
      <w:r w:rsidR="00170A10">
        <w:rPr>
          <w:rFonts w:ascii="Arial" w:hAnsi="Arial" w:cs="Arial"/>
          <w:sz w:val="18"/>
        </w:rPr>
      </w:r>
      <w:r w:rsidR="00170A10">
        <w:rPr>
          <w:rFonts w:ascii="Arial" w:hAnsi="Arial" w:cs="Arial"/>
          <w:sz w:val="18"/>
        </w:rPr>
        <w:fldChar w:fldCharType="separate"/>
      </w:r>
      <w:r w:rsidR="00284F0E">
        <w:rPr>
          <w:rFonts w:ascii="Arial" w:hAnsi="Arial" w:cs="Arial"/>
          <w:sz w:val="18"/>
        </w:rPr>
        <w:fldChar w:fldCharType="end"/>
      </w:r>
      <w:bookmarkEnd w:id="5"/>
      <w:r w:rsidRPr="00C54E37">
        <w:rPr>
          <w:rFonts w:ascii="Arial" w:hAnsi="Arial" w:cs="Arial"/>
          <w:sz w:val="18"/>
        </w:rPr>
        <w:t xml:space="preserve"> carta di identità       </w:t>
      </w:r>
      <w:r w:rsidR="00284F0E">
        <w:rPr>
          <w:rFonts w:ascii="Arial" w:hAnsi="Arial" w:cs="Arial"/>
          <w:sz w:val="18"/>
        </w:rPr>
        <w:fldChar w:fldCharType="begin">
          <w:ffData>
            <w:name w:val=""/>
            <w:enabled/>
            <w:calcOnExit w:val="0"/>
            <w:checkBox>
              <w:sizeAuto/>
              <w:default w:val="1"/>
            </w:checkBox>
          </w:ffData>
        </w:fldChar>
      </w:r>
      <w:r w:rsidR="00284F0E">
        <w:rPr>
          <w:rFonts w:ascii="Arial" w:hAnsi="Arial" w:cs="Arial"/>
          <w:sz w:val="18"/>
        </w:rPr>
        <w:instrText xml:space="preserve"> FORMCHECKBOX </w:instrText>
      </w:r>
      <w:r w:rsidR="00170A10">
        <w:rPr>
          <w:rFonts w:ascii="Arial" w:hAnsi="Arial" w:cs="Arial"/>
          <w:sz w:val="18"/>
        </w:rPr>
      </w:r>
      <w:r w:rsidR="00170A10">
        <w:rPr>
          <w:rFonts w:ascii="Arial" w:hAnsi="Arial" w:cs="Arial"/>
          <w:sz w:val="18"/>
        </w:rPr>
        <w:fldChar w:fldCharType="separate"/>
      </w:r>
      <w:r w:rsidR="00284F0E">
        <w:rPr>
          <w:rFonts w:ascii="Arial" w:hAnsi="Arial" w:cs="Arial"/>
          <w:sz w:val="18"/>
        </w:rPr>
        <w:fldChar w:fldCharType="end"/>
      </w:r>
      <w:r w:rsidRPr="00C54E37">
        <w:rPr>
          <w:rFonts w:ascii="Arial" w:hAnsi="Arial" w:cs="Arial"/>
          <w:sz w:val="18"/>
        </w:rPr>
        <w:t xml:space="preserve"> passaporto       </w:t>
      </w:r>
      <w:r w:rsidRPr="00C54E37">
        <w:rPr>
          <w:rFonts w:ascii="Arial" w:hAnsi="Arial" w:cs="Arial"/>
          <w:sz w:val="18"/>
        </w:rPr>
        <w:fldChar w:fldCharType="begin">
          <w:ffData>
            <w:name w:val="Controllo1"/>
            <w:enabled/>
            <w:calcOnExit w:val="0"/>
            <w:checkBox>
              <w:sizeAuto/>
              <w:default w:val="0"/>
              <w:checked w:val="0"/>
            </w:checkBox>
          </w:ffData>
        </w:fldChar>
      </w:r>
      <w:r w:rsidRPr="00C54E37">
        <w:rPr>
          <w:rFonts w:ascii="Arial" w:hAnsi="Arial" w:cs="Arial"/>
          <w:sz w:val="18"/>
        </w:rPr>
        <w:instrText xml:space="preserve"> FORMCHECKBOX </w:instrText>
      </w:r>
      <w:r w:rsidR="00170A10">
        <w:rPr>
          <w:rFonts w:ascii="Arial" w:hAnsi="Arial" w:cs="Arial"/>
          <w:sz w:val="18"/>
        </w:rPr>
      </w:r>
      <w:r w:rsidR="00170A10">
        <w:rPr>
          <w:rFonts w:ascii="Arial" w:hAnsi="Arial" w:cs="Arial"/>
          <w:sz w:val="18"/>
        </w:rPr>
        <w:fldChar w:fldCharType="separate"/>
      </w:r>
      <w:r w:rsidRPr="00C54E37">
        <w:rPr>
          <w:rFonts w:ascii="Arial" w:hAnsi="Arial" w:cs="Arial"/>
          <w:sz w:val="18"/>
        </w:rPr>
        <w:fldChar w:fldCharType="end"/>
      </w:r>
      <w:r w:rsidRPr="00C54E37">
        <w:rPr>
          <w:rFonts w:ascii="Arial" w:hAnsi="Arial" w:cs="Arial"/>
          <w:sz w:val="18"/>
        </w:rPr>
        <w:t xml:space="preserve"> altro</w:t>
      </w:r>
    </w:p>
    <w:p w14:paraId="20292046" w14:textId="6FF5D95A"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Rilasciata da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284F0E" w:rsidRPr="00FC2866">
        <w:rPr>
          <w:rFonts w:ascii="Arial" w:hAnsi="Arial" w:cs="Arial"/>
          <w:b/>
          <w:sz w:val="22"/>
          <w:szCs w:val="22"/>
        </w:rPr>
        <w:fldChar w:fldCharType="begin">
          <w:ffData>
            <w:name w:val=""/>
            <w:enabled/>
            <w:calcOnExit w:val="0"/>
            <w:textInput>
              <w:default w:val="MINISTERO DEGLI AFFARI ESTERI E COOPERAZIONE INTERNAZIONALE"/>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MINISTERO DEGLI AFFARI ESTERI E COOPERAZIONE INTERNAZIONALE</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noProof/>
          <w:sz w:val="22"/>
          <w:szCs w:val="24"/>
        </w:rPr>
        <w:t xml:space="preserve"> </w:t>
      </w:r>
      <w:r w:rsidRPr="00C54E37">
        <w:rPr>
          <w:rFonts w:ascii="Arial" w:hAnsi="Arial" w:cs="Arial"/>
          <w:sz w:val="18"/>
        </w:rPr>
        <w:t xml:space="preserve">il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284F0E">
        <w:rPr>
          <w:rFonts w:ascii="Arial" w:hAnsi="Arial" w:cs="Arial"/>
          <w:b/>
          <w:sz w:val="24"/>
          <w:szCs w:val="24"/>
        </w:rPr>
        <w:fldChar w:fldCharType="begin">
          <w:ffData>
            <w:name w:val=""/>
            <w:enabled/>
            <w:calcOnExit w:val="0"/>
            <w:textInput/>
          </w:ffData>
        </w:fldChar>
      </w:r>
      <w:r w:rsidR="00284F0E">
        <w:rPr>
          <w:rFonts w:ascii="Arial" w:hAnsi="Arial" w:cs="Arial"/>
          <w:b/>
          <w:sz w:val="24"/>
          <w:szCs w:val="24"/>
        </w:rPr>
        <w:instrText xml:space="preserve"> FORMTEXT </w:instrText>
      </w:r>
      <w:r w:rsidR="00284F0E">
        <w:rPr>
          <w:rFonts w:ascii="Arial" w:hAnsi="Arial" w:cs="Arial"/>
          <w:b/>
          <w:sz w:val="24"/>
          <w:szCs w:val="24"/>
        </w:rPr>
      </w:r>
      <w:r w:rsidR="00284F0E">
        <w:rPr>
          <w:rFonts w:ascii="Arial" w:hAnsi="Arial" w:cs="Arial"/>
          <w:b/>
          <w:sz w:val="24"/>
          <w:szCs w:val="24"/>
        </w:rPr>
        <w:fldChar w:fldCharType="separate"/>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 xml:space="preserve"> scadenza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284F0E">
        <w:rPr>
          <w:rFonts w:ascii="Arial" w:hAnsi="Arial" w:cs="Arial"/>
          <w:b/>
          <w:sz w:val="24"/>
          <w:szCs w:val="24"/>
        </w:rPr>
        <w:fldChar w:fldCharType="begin">
          <w:ffData>
            <w:name w:val=""/>
            <w:enabled/>
            <w:calcOnExit w:val="0"/>
            <w:textInput/>
          </w:ffData>
        </w:fldChar>
      </w:r>
      <w:r w:rsidR="00284F0E">
        <w:rPr>
          <w:rFonts w:ascii="Arial" w:hAnsi="Arial" w:cs="Arial"/>
          <w:b/>
          <w:sz w:val="24"/>
          <w:szCs w:val="24"/>
        </w:rPr>
        <w:instrText xml:space="preserve"> FORMTEXT </w:instrText>
      </w:r>
      <w:r w:rsidR="00284F0E">
        <w:rPr>
          <w:rFonts w:ascii="Arial" w:hAnsi="Arial" w:cs="Arial"/>
          <w:b/>
          <w:sz w:val="24"/>
          <w:szCs w:val="24"/>
        </w:rPr>
      </w:r>
      <w:r w:rsidR="00284F0E">
        <w:rPr>
          <w:rFonts w:ascii="Arial" w:hAnsi="Arial" w:cs="Arial"/>
          <w:b/>
          <w:sz w:val="24"/>
          <w:szCs w:val="24"/>
        </w:rPr>
        <w:fldChar w:fldCharType="separate"/>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sz w:val="24"/>
          <w:szCs w:val="24"/>
        </w:rPr>
        <w:fldChar w:fldCharType="end"/>
      </w:r>
      <w:r w:rsidRPr="00C54E37">
        <w:rPr>
          <w:rFonts w:ascii="Arial" w:hAnsi="Arial" w:cs="Arial"/>
          <w:sz w:val="18"/>
        </w:rPr>
        <w:t>.</w:t>
      </w:r>
    </w:p>
    <w:p w14:paraId="64C7EC2D" w14:textId="21C76D82"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Numero documento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284F0E" w:rsidRPr="00FC2866">
        <w:rPr>
          <w:rFonts w:ascii="Arial" w:hAnsi="Arial" w:cs="Arial"/>
          <w:b/>
          <w:sz w:val="22"/>
          <w:szCs w:val="22"/>
        </w:rPr>
        <w:fldChar w:fldCharType="begin">
          <w:ffData>
            <w:name w:val=""/>
            <w:enabled/>
            <w:calcOnExit w:val="0"/>
            <w:textInput>
              <w:default w:val="YA7354523"/>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YA7354523</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64BC76E0" w14:textId="60CCC1A2"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e-mail (indicare indirizzi non PEC)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284F0E" w:rsidRPr="00FC2866">
        <w:rPr>
          <w:rFonts w:ascii="Arial" w:hAnsi="Arial" w:cs="Arial"/>
          <w:b/>
          <w:sz w:val="22"/>
          <w:szCs w:val="22"/>
        </w:rPr>
        <w:fldChar w:fldCharType="begin">
          <w:ffData>
            <w:name w:val=""/>
            <w:enabled/>
            <w:calcOnExit w:val="0"/>
            <w:textInput>
              <w:default w:val="direzione.generale@aslsulcis.it"/>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direzione.generale@aslsulcis.it</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2D296B3C" w14:textId="7D2657D7"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Telefono </w:t>
      </w:r>
      <w:r w:rsidR="00284F0E" w:rsidRPr="00FC2866">
        <w:rPr>
          <w:rFonts w:ascii="Arial" w:hAnsi="Arial" w:cs="Arial"/>
          <w:b/>
          <w:sz w:val="22"/>
          <w:szCs w:val="22"/>
        </w:rPr>
        <w:fldChar w:fldCharType="begin">
          <w:ffData>
            <w:name w:val=""/>
            <w:enabled/>
            <w:calcOnExit w:val="0"/>
            <w:textInput>
              <w:default w:val="0781/6681"/>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0781/6681</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 xml:space="preserve"> </w:t>
      </w:r>
    </w:p>
    <w:p w14:paraId="290399F1" w14:textId="5FA0F3A9"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Posizione ricoperta all’interno dell’Ente </w:t>
      </w:r>
      <w:r w:rsidR="00284F0E" w:rsidRPr="00FC2866">
        <w:rPr>
          <w:rFonts w:ascii="Arial" w:hAnsi="Arial" w:cs="Arial"/>
          <w:b/>
          <w:sz w:val="22"/>
          <w:szCs w:val="22"/>
        </w:rPr>
        <w:fldChar w:fldCharType="begin">
          <w:ffData>
            <w:name w:val=""/>
            <w:enabled/>
            <w:calcOnExit w:val="0"/>
            <w:textInput>
              <w:default w:val="Direttore Generale ASL 7 Sulcis Iglesiente"/>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Direttore Generale ASL 7 Sulcis Iglesiente</w:t>
      </w:r>
      <w:r w:rsidR="00284F0E" w:rsidRPr="00FC2866">
        <w:rPr>
          <w:rFonts w:ascii="Arial" w:hAnsi="Arial" w:cs="Arial"/>
          <w:b/>
          <w:sz w:val="22"/>
          <w:szCs w:val="22"/>
        </w:rPr>
        <w:fldChar w:fldCharType="end"/>
      </w:r>
      <w:r w:rsidR="00284F0E">
        <w:rPr>
          <w:rFonts w:ascii="Arial" w:hAnsi="Arial" w:cs="Arial"/>
          <w:b/>
          <w:sz w:val="24"/>
          <w:szCs w:val="24"/>
        </w:rPr>
        <w:fldChar w:fldCharType="begin">
          <w:ffData>
            <w:name w:val=""/>
            <w:enabled/>
            <w:calcOnExit w:val="0"/>
            <w:textInput/>
          </w:ffData>
        </w:fldChar>
      </w:r>
      <w:r w:rsidR="00284F0E">
        <w:rPr>
          <w:rFonts w:ascii="Arial" w:hAnsi="Arial" w:cs="Arial"/>
          <w:b/>
          <w:sz w:val="24"/>
          <w:szCs w:val="24"/>
        </w:rPr>
        <w:instrText xml:space="preserve"> FORMTEXT </w:instrText>
      </w:r>
      <w:r w:rsidR="00284F0E">
        <w:rPr>
          <w:rFonts w:ascii="Arial" w:hAnsi="Arial" w:cs="Arial"/>
          <w:b/>
          <w:sz w:val="24"/>
          <w:szCs w:val="24"/>
        </w:rPr>
      </w:r>
      <w:r w:rsidR="00284F0E">
        <w:rPr>
          <w:rFonts w:ascii="Arial" w:hAnsi="Arial" w:cs="Arial"/>
          <w:b/>
          <w:sz w:val="24"/>
          <w:szCs w:val="24"/>
        </w:rPr>
        <w:fldChar w:fldCharType="separate"/>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0A356E6C" w14:textId="4E314AC4"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Firma Digitale </w:t>
      </w:r>
      <w:r w:rsidR="00EA129E">
        <w:rPr>
          <w:rFonts w:ascii="Arial" w:hAnsi="Arial" w:cs="Arial"/>
          <w:sz w:val="18"/>
        </w:rPr>
        <w:fldChar w:fldCharType="begin">
          <w:ffData>
            <w:name w:val=""/>
            <w:enabled/>
            <w:calcOnExit w:val="0"/>
            <w:checkBox>
              <w:sizeAuto/>
              <w:default w:val="1"/>
            </w:checkBox>
          </w:ffData>
        </w:fldChar>
      </w:r>
      <w:r w:rsidR="00EA129E">
        <w:rPr>
          <w:rFonts w:ascii="Arial" w:hAnsi="Arial" w:cs="Arial"/>
          <w:sz w:val="18"/>
        </w:rPr>
        <w:instrText xml:space="preserve"> FORMCHECKBOX </w:instrText>
      </w:r>
      <w:r w:rsidR="00170A10">
        <w:rPr>
          <w:rFonts w:ascii="Arial" w:hAnsi="Arial" w:cs="Arial"/>
          <w:sz w:val="18"/>
        </w:rPr>
      </w:r>
      <w:r w:rsidR="00170A10">
        <w:rPr>
          <w:rFonts w:ascii="Arial" w:hAnsi="Arial" w:cs="Arial"/>
          <w:sz w:val="18"/>
        </w:rPr>
        <w:fldChar w:fldCharType="separate"/>
      </w:r>
      <w:r w:rsidR="00EA129E">
        <w:rPr>
          <w:rFonts w:ascii="Arial" w:hAnsi="Arial" w:cs="Arial"/>
          <w:sz w:val="18"/>
        </w:rPr>
        <w:fldChar w:fldCharType="end"/>
      </w:r>
      <w:r w:rsidRPr="00C54E37">
        <w:rPr>
          <w:rFonts w:ascii="Arial" w:hAnsi="Arial" w:cs="Arial"/>
          <w:sz w:val="18"/>
        </w:rPr>
        <w:t xml:space="preserve"> SI   </w:t>
      </w:r>
      <w:r w:rsidRPr="00C54E37">
        <w:rPr>
          <w:rFonts w:ascii="Arial" w:hAnsi="Arial" w:cs="Arial"/>
          <w:sz w:val="18"/>
        </w:rPr>
        <w:fldChar w:fldCharType="begin">
          <w:ffData>
            <w:name w:val="Controllo1"/>
            <w:enabled/>
            <w:calcOnExit w:val="0"/>
            <w:checkBox>
              <w:sizeAuto/>
              <w:default w:val="0"/>
              <w:checked w:val="0"/>
            </w:checkBox>
          </w:ffData>
        </w:fldChar>
      </w:r>
      <w:r w:rsidRPr="00C54E37">
        <w:rPr>
          <w:rFonts w:ascii="Arial" w:hAnsi="Arial" w:cs="Arial"/>
          <w:sz w:val="18"/>
        </w:rPr>
        <w:instrText xml:space="preserve"> FORMCHECKBOX </w:instrText>
      </w:r>
      <w:r w:rsidR="00170A10">
        <w:rPr>
          <w:rFonts w:ascii="Arial" w:hAnsi="Arial" w:cs="Arial"/>
          <w:sz w:val="18"/>
        </w:rPr>
      </w:r>
      <w:r w:rsidR="00170A10">
        <w:rPr>
          <w:rFonts w:ascii="Arial" w:hAnsi="Arial" w:cs="Arial"/>
          <w:sz w:val="18"/>
        </w:rPr>
        <w:fldChar w:fldCharType="separate"/>
      </w:r>
      <w:r w:rsidRPr="00C54E37">
        <w:rPr>
          <w:rFonts w:ascii="Arial" w:hAnsi="Arial" w:cs="Arial"/>
          <w:sz w:val="18"/>
        </w:rPr>
        <w:fldChar w:fldCharType="end"/>
      </w:r>
      <w:r w:rsidRPr="00C54E37">
        <w:rPr>
          <w:rFonts w:ascii="Arial" w:hAnsi="Arial" w:cs="Arial"/>
          <w:sz w:val="18"/>
        </w:rPr>
        <w:t xml:space="preserve"> NO</w:t>
      </w:r>
    </w:p>
    <w:p w14:paraId="3ED9DDBB" w14:textId="77777777" w:rsidR="00BC3A57" w:rsidRPr="00C54E37" w:rsidRDefault="00BC3A57" w:rsidP="00BC3A57">
      <w:pPr>
        <w:jc w:val="center"/>
        <w:rPr>
          <w:rFonts w:ascii="Arial" w:hAnsi="Arial" w:cs="Arial"/>
          <w:sz w:val="18"/>
        </w:rPr>
      </w:pPr>
    </w:p>
    <w:p w14:paraId="471C2720" w14:textId="77777777" w:rsidR="00BC3A57" w:rsidRPr="00C54E37" w:rsidRDefault="00BC3A57" w:rsidP="00BC3A57">
      <w:pPr>
        <w:jc w:val="center"/>
        <w:rPr>
          <w:rFonts w:ascii="Arial" w:hAnsi="Arial" w:cs="Arial"/>
          <w:b/>
          <w:sz w:val="18"/>
        </w:rPr>
      </w:pPr>
      <w:r w:rsidRPr="00C54E37">
        <w:rPr>
          <w:rFonts w:ascii="Arial" w:hAnsi="Arial" w:cs="Arial"/>
          <w:b/>
          <w:sz w:val="18"/>
        </w:rPr>
        <w:t>RICHIEDE I SEGUENTI SERVIZI</w:t>
      </w:r>
      <w:r w:rsidRPr="00C54E37">
        <w:rPr>
          <w:rFonts w:ascii="Arial" w:hAnsi="Arial" w:cs="Arial"/>
          <w:b/>
          <w:sz w:val="18"/>
        </w:rPr>
        <w:br/>
      </w:r>
      <w:r w:rsidRPr="00C54E37">
        <w:rPr>
          <w:rFonts w:ascii="Arial" w:hAnsi="Arial" w:cs="Arial"/>
          <w:b/>
          <w:sz w:val="14"/>
          <w:szCs w:val="16"/>
        </w:rPr>
        <w:t>(barrare le caselle interessate, sono ammesse più opzioni contemporaneamente)</w:t>
      </w:r>
    </w:p>
    <w:p w14:paraId="1E15C873" w14:textId="77777777" w:rsidR="00BC3A57" w:rsidRPr="00C54E37" w:rsidRDefault="00BC3A57" w:rsidP="00BC3A57">
      <w:pPr>
        <w:jc w:val="center"/>
        <w:rPr>
          <w:rFonts w:ascii="Arial" w:hAnsi="Arial" w:cs="Arial"/>
          <w:b/>
          <w:sz w:val="18"/>
        </w:rPr>
      </w:pPr>
    </w:p>
    <w:p w14:paraId="44B7A4BD" w14:textId="509C5892" w:rsidR="00BC3A57" w:rsidRPr="00C54E37" w:rsidRDefault="00BC3A57" w:rsidP="00BC3A57">
      <w:pPr>
        <w:autoSpaceDE w:val="0"/>
        <w:autoSpaceDN w:val="0"/>
        <w:adjustRightInd w:val="0"/>
        <w:jc w:val="both"/>
        <w:rPr>
          <w:rFonts w:ascii="Arial" w:hAnsi="Arial" w:cs="Arial"/>
          <w:sz w:val="18"/>
        </w:rPr>
      </w:pPr>
      <w:r w:rsidRPr="00C54E37">
        <w:rPr>
          <w:rFonts w:ascii="Arial" w:hAnsi="Arial" w:cs="Arial"/>
          <w:sz w:val="18"/>
        </w:rPr>
        <w:fldChar w:fldCharType="begin">
          <w:ffData>
            <w:name w:val=""/>
            <w:enabled/>
            <w:calcOnExit w:val="0"/>
            <w:checkBox>
              <w:sizeAuto/>
              <w:default w:val="0"/>
              <w:checked w:val="0"/>
            </w:checkBox>
          </w:ffData>
        </w:fldChar>
      </w:r>
      <w:r w:rsidRPr="00C54E37">
        <w:rPr>
          <w:rFonts w:ascii="Arial" w:hAnsi="Arial" w:cs="Arial"/>
          <w:sz w:val="18"/>
        </w:rPr>
        <w:instrText xml:space="preserve"> FORMCHECKBOX </w:instrText>
      </w:r>
      <w:r w:rsidR="00170A10">
        <w:rPr>
          <w:rFonts w:ascii="Arial" w:hAnsi="Arial" w:cs="Arial"/>
          <w:sz w:val="18"/>
        </w:rPr>
      </w:r>
      <w:r w:rsidR="00170A10">
        <w:rPr>
          <w:rFonts w:ascii="Arial" w:hAnsi="Arial" w:cs="Arial"/>
          <w:sz w:val="18"/>
        </w:rPr>
        <w:fldChar w:fldCharType="separate"/>
      </w:r>
      <w:r w:rsidRPr="00C54E37">
        <w:rPr>
          <w:rFonts w:ascii="Arial" w:hAnsi="Arial" w:cs="Arial"/>
          <w:sz w:val="18"/>
        </w:rPr>
        <w:fldChar w:fldCharType="end"/>
      </w:r>
      <w:r w:rsidRPr="00C54E37">
        <w:rPr>
          <w:rFonts w:ascii="Arial" w:hAnsi="Arial" w:cs="Arial"/>
          <w:sz w:val="18"/>
        </w:rPr>
        <w:t xml:space="preserve"> registrazione nuovo punto ordinante</w:t>
      </w:r>
      <w:r w:rsidR="00E73163">
        <w:rPr>
          <w:rFonts w:ascii="Arial" w:hAnsi="Arial" w:cs="Arial"/>
          <w:sz w:val="18"/>
        </w:rPr>
        <w:t xml:space="preserve"> (sopra identificato)</w:t>
      </w:r>
      <w:r w:rsidRPr="00C54E37">
        <w:rPr>
          <w:rFonts w:ascii="Arial" w:hAnsi="Arial" w:cs="Arial"/>
          <w:sz w:val="18"/>
        </w:rPr>
        <w:t>;</w:t>
      </w:r>
    </w:p>
    <w:p w14:paraId="5437D301" w14:textId="18FEA731" w:rsidR="00BC3A57" w:rsidRPr="00C54E37" w:rsidRDefault="00BC3A57" w:rsidP="00BC3A57">
      <w:pPr>
        <w:autoSpaceDE w:val="0"/>
        <w:autoSpaceDN w:val="0"/>
        <w:adjustRightInd w:val="0"/>
        <w:jc w:val="both"/>
        <w:rPr>
          <w:rFonts w:ascii="Arial" w:hAnsi="Arial" w:cs="Arial"/>
          <w:sz w:val="18"/>
        </w:rPr>
      </w:pPr>
      <w:r w:rsidRPr="00C54E37">
        <w:rPr>
          <w:rFonts w:ascii="Arial" w:hAnsi="Arial" w:cs="Arial"/>
          <w:sz w:val="18"/>
        </w:rPr>
        <w:fldChar w:fldCharType="begin">
          <w:ffData>
            <w:name w:val="Controllo1"/>
            <w:enabled/>
            <w:calcOnExit w:val="0"/>
            <w:checkBox>
              <w:sizeAuto/>
              <w:default w:val="0"/>
              <w:checked w:val="0"/>
            </w:checkBox>
          </w:ffData>
        </w:fldChar>
      </w:r>
      <w:r w:rsidRPr="00C54E37">
        <w:rPr>
          <w:rFonts w:ascii="Arial" w:hAnsi="Arial" w:cs="Arial"/>
          <w:sz w:val="18"/>
        </w:rPr>
        <w:instrText xml:space="preserve"> FORMCHECKBOX </w:instrText>
      </w:r>
      <w:r w:rsidR="00170A10">
        <w:rPr>
          <w:rFonts w:ascii="Arial" w:hAnsi="Arial" w:cs="Arial"/>
          <w:sz w:val="18"/>
        </w:rPr>
      </w:r>
      <w:r w:rsidR="00170A10">
        <w:rPr>
          <w:rFonts w:ascii="Arial" w:hAnsi="Arial" w:cs="Arial"/>
          <w:sz w:val="18"/>
        </w:rPr>
        <w:fldChar w:fldCharType="separate"/>
      </w:r>
      <w:r w:rsidRPr="00C54E37">
        <w:rPr>
          <w:rFonts w:ascii="Arial" w:hAnsi="Arial" w:cs="Arial"/>
          <w:sz w:val="18"/>
        </w:rPr>
        <w:fldChar w:fldCharType="end"/>
      </w:r>
      <w:r w:rsidRPr="00C54E37">
        <w:rPr>
          <w:rFonts w:ascii="Arial" w:hAnsi="Arial" w:cs="Arial"/>
          <w:sz w:val="18"/>
        </w:rPr>
        <w:t xml:space="preserve"> registrazione nuovo punto istruttore</w:t>
      </w:r>
      <w:r w:rsidR="00E73163">
        <w:rPr>
          <w:rFonts w:ascii="Arial" w:hAnsi="Arial" w:cs="Arial"/>
          <w:sz w:val="18"/>
        </w:rPr>
        <w:t xml:space="preserve"> (compilare sotto)</w:t>
      </w:r>
      <w:r w:rsidRPr="00C54E37">
        <w:rPr>
          <w:rFonts w:ascii="Arial" w:hAnsi="Arial" w:cs="Arial"/>
          <w:sz w:val="18"/>
        </w:rPr>
        <w:t>;</w:t>
      </w:r>
    </w:p>
    <w:p w14:paraId="7CA6C03A" w14:textId="77777777" w:rsidR="00BC3A57" w:rsidRPr="00C54E37" w:rsidRDefault="00BC3A57" w:rsidP="00BC3A57">
      <w:pPr>
        <w:autoSpaceDE w:val="0"/>
        <w:autoSpaceDN w:val="0"/>
        <w:adjustRightInd w:val="0"/>
        <w:spacing w:line="360" w:lineRule="auto"/>
        <w:jc w:val="both"/>
        <w:rPr>
          <w:rFonts w:ascii="Arial" w:hAnsi="Arial" w:cs="Arial"/>
          <w:sz w:val="18"/>
        </w:rPr>
      </w:pPr>
    </w:p>
    <w:p w14:paraId="24295C5F" w14:textId="77777777" w:rsidR="00BC3A57" w:rsidRPr="00C54E37" w:rsidRDefault="00BC3A57" w:rsidP="00BC3A57">
      <w:pPr>
        <w:autoSpaceDE w:val="0"/>
        <w:autoSpaceDN w:val="0"/>
        <w:adjustRightInd w:val="0"/>
        <w:jc w:val="both"/>
        <w:rPr>
          <w:rFonts w:ascii="Arial" w:hAnsi="Arial" w:cs="Arial"/>
          <w:b/>
          <w:sz w:val="14"/>
          <w:szCs w:val="16"/>
        </w:rPr>
      </w:pPr>
    </w:p>
    <w:p w14:paraId="61C9602F" w14:textId="77777777" w:rsidR="00BC3A57" w:rsidRPr="00C54E37" w:rsidRDefault="00BC3A57" w:rsidP="00BC3A57">
      <w:pPr>
        <w:autoSpaceDE w:val="0"/>
        <w:autoSpaceDN w:val="0"/>
        <w:adjustRightInd w:val="0"/>
        <w:jc w:val="both"/>
        <w:rPr>
          <w:rFonts w:ascii="Arial" w:hAnsi="Arial" w:cs="Arial"/>
          <w:sz w:val="18"/>
        </w:rPr>
      </w:pPr>
    </w:p>
    <w:p w14:paraId="057BC358" w14:textId="77777777" w:rsidR="00BC3A57" w:rsidRPr="00C54E37" w:rsidRDefault="00BC3A57" w:rsidP="00BC3A57">
      <w:pPr>
        <w:autoSpaceDE w:val="0"/>
        <w:autoSpaceDN w:val="0"/>
        <w:adjustRightInd w:val="0"/>
        <w:jc w:val="both"/>
        <w:rPr>
          <w:rFonts w:ascii="Arial" w:hAnsi="Arial" w:cs="Arial"/>
          <w:sz w:val="18"/>
        </w:rPr>
      </w:pPr>
      <w:r w:rsidRPr="00C54E37">
        <w:rPr>
          <w:rFonts w:ascii="Arial" w:hAnsi="Arial" w:cs="Arial"/>
          <w:sz w:val="18"/>
        </w:rPr>
        <w:t>A tal fine, consapevole delle responsabilità e delle conseguenze di natura civile e penale previste in caso di dichiarazioni mendaci, falsità in atti ed uso di atti falsi, anche ai sensi e per gli effetti dell'art. 76 del D.P.R. 28 dicembre 2000, n. 445, e consapevole, altresì, che qualora emerga la non veridicità del contenuto della presente dichiarazione, decadrà dai benefici per i quali la presente Domanda di Registrazione è rilasciata.</w:t>
      </w:r>
    </w:p>
    <w:p w14:paraId="7801B964" w14:textId="77777777" w:rsidR="00BC3A57" w:rsidRPr="00C54E37" w:rsidRDefault="00BC3A57" w:rsidP="00BC3A57">
      <w:pPr>
        <w:autoSpaceDE w:val="0"/>
        <w:autoSpaceDN w:val="0"/>
        <w:adjustRightInd w:val="0"/>
        <w:jc w:val="both"/>
        <w:rPr>
          <w:rFonts w:ascii="Arial" w:hAnsi="Arial" w:cs="Arial"/>
          <w:sz w:val="18"/>
        </w:rPr>
      </w:pPr>
    </w:p>
    <w:p w14:paraId="75323AE5" w14:textId="77777777" w:rsidR="00BC3A57" w:rsidRPr="00C54E37" w:rsidRDefault="00BC3A57" w:rsidP="00BC3A57">
      <w:pPr>
        <w:autoSpaceDE w:val="0"/>
        <w:autoSpaceDN w:val="0"/>
        <w:adjustRightInd w:val="0"/>
        <w:jc w:val="both"/>
        <w:rPr>
          <w:rFonts w:ascii="Arial" w:hAnsi="Arial" w:cs="Arial"/>
          <w:b/>
          <w:sz w:val="18"/>
        </w:rPr>
      </w:pPr>
      <w:r w:rsidRPr="00C54E37">
        <w:rPr>
          <w:rFonts w:ascii="Arial" w:hAnsi="Arial" w:cs="Arial"/>
          <w:b/>
          <w:sz w:val="18"/>
        </w:rPr>
        <w:t>Il sottoscritto,</w:t>
      </w:r>
    </w:p>
    <w:p w14:paraId="230A4FEA" w14:textId="77777777" w:rsidR="00BC3A57" w:rsidRPr="00C54E37" w:rsidRDefault="00BC3A57" w:rsidP="00BC3A57">
      <w:pPr>
        <w:jc w:val="both"/>
        <w:rPr>
          <w:rFonts w:ascii="Arial" w:hAnsi="Arial" w:cs="Arial"/>
          <w:sz w:val="18"/>
        </w:rPr>
      </w:pPr>
    </w:p>
    <w:p w14:paraId="5DA88D10" w14:textId="77777777" w:rsidR="00BC3A57" w:rsidRPr="00C54E37" w:rsidRDefault="00BC3A57" w:rsidP="00BC3A57">
      <w:pPr>
        <w:numPr>
          <w:ilvl w:val="0"/>
          <w:numId w:val="19"/>
        </w:numPr>
        <w:ind w:left="360"/>
        <w:jc w:val="both"/>
        <w:rPr>
          <w:rFonts w:ascii="Arial" w:hAnsi="Arial" w:cs="Arial"/>
          <w:sz w:val="18"/>
        </w:rPr>
      </w:pPr>
      <w:r w:rsidRPr="00C54E37">
        <w:rPr>
          <w:rFonts w:ascii="Arial" w:hAnsi="Arial" w:cs="Arial"/>
          <w:b/>
          <w:sz w:val="18"/>
        </w:rPr>
        <w:t>Dichiara</w:t>
      </w:r>
      <w:r w:rsidRPr="00C54E37">
        <w:rPr>
          <w:rFonts w:ascii="Arial" w:hAnsi="Arial" w:cs="Arial"/>
          <w:sz w:val="18"/>
        </w:rPr>
        <w:t xml:space="preserve"> di essere dotato di tutti i poteri e le autorizzazioni necessari per impegnare l’Amministrazione di appartenenza, agendo in suo nome e conto, per l’acquisto di beni e servizi, lavoro e servizi di ingegneria e architettura;</w:t>
      </w:r>
    </w:p>
    <w:p w14:paraId="26387C7A" w14:textId="77777777" w:rsidR="00BC3A57" w:rsidRPr="00C54E37" w:rsidRDefault="00BC3A57" w:rsidP="00BC3A57">
      <w:pPr>
        <w:jc w:val="both"/>
        <w:rPr>
          <w:rFonts w:ascii="Arial" w:hAnsi="Arial" w:cs="Arial"/>
          <w:sz w:val="18"/>
        </w:rPr>
      </w:pPr>
    </w:p>
    <w:p w14:paraId="600C09BE" w14:textId="77777777" w:rsidR="00BC3A57" w:rsidRPr="00C54E37" w:rsidRDefault="00BC3A57" w:rsidP="00BC3A57">
      <w:pPr>
        <w:numPr>
          <w:ilvl w:val="0"/>
          <w:numId w:val="19"/>
        </w:numPr>
        <w:ind w:left="360"/>
        <w:jc w:val="both"/>
        <w:rPr>
          <w:rFonts w:ascii="Arial" w:hAnsi="Arial" w:cs="Arial"/>
          <w:sz w:val="18"/>
        </w:rPr>
      </w:pPr>
      <w:r w:rsidRPr="00C54E37">
        <w:rPr>
          <w:rFonts w:ascii="Arial" w:hAnsi="Arial" w:cs="Arial"/>
          <w:b/>
          <w:sz w:val="18"/>
        </w:rPr>
        <w:t>Dichiara</w:t>
      </w:r>
      <w:r w:rsidRPr="00C54E37">
        <w:rPr>
          <w:rFonts w:ascii="Arial" w:hAnsi="Arial" w:cs="Arial"/>
          <w:sz w:val="18"/>
        </w:rPr>
        <w:t>, altresì, di aver preso conoscenza e di accettare integralmente ed incondizionatamente le informazioni e le disposizioni pubblicate sul sito, ivi comprese le note legali ed il “Regolamento di utilizzo della piattaforma SardegnaCAT”, nonché gli altri documenti agli stessi allegati o richiamati;</w:t>
      </w:r>
    </w:p>
    <w:p w14:paraId="48DEAB6B" w14:textId="77777777" w:rsidR="00BC3A57" w:rsidRPr="00C54E37" w:rsidRDefault="00BC3A57" w:rsidP="00BC3A57">
      <w:pPr>
        <w:jc w:val="both"/>
        <w:rPr>
          <w:rFonts w:ascii="Arial" w:hAnsi="Arial" w:cs="Arial"/>
          <w:sz w:val="18"/>
        </w:rPr>
      </w:pPr>
    </w:p>
    <w:p w14:paraId="21630935" w14:textId="77777777" w:rsidR="00BC3A57" w:rsidRPr="00C54E37" w:rsidRDefault="00BC3A57" w:rsidP="00BC3A57">
      <w:pPr>
        <w:numPr>
          <w:ilvl w:val="0"/>
          <w:numId w:val="19"/>
        </w:numPr>
        <w:ind w:left="360"/>
        <w:jc w:val="both"/>
        <w:rPr>
          <w:rFonts w:ascii="Arial" w:hAnsi="Arial" w:cs="Arial"/>
          <w:sz w:val="18"/>
        </w:rPr>
      </w:pPr>
      <w:r w:rsidRPr="00C54E37">
        <w:rPr>
          <w:rFonts w:ascii="Arial" w:hAnsi="Arial" w:cs="Arial"/>
          <w:b/>
          <w:sz w:val="18"/>
        </w:rPr>
        <w:t xml:space="preserve">Dichiara </w:t>
      </w:r>
      <w:r w:rsidRPr="00C54E37">
        <w:rPr>
          <w:rFonts w:ascii="Arial" w:hAnsi="Arial" w:cs="Arial"/>
          <w:sz w:val="18"/>
        </w:rPr>
        <w:t>che tale registrazione</w:t>
      </w:r>
      <w:r w:rsidRPr="00C54E37">
        <w:rPr>
          <w:rFonts w:ascii="Arial" w:hAnsi="Arial" w:cs="Arial"/>
          <w:b/>
          <w:sz w:val="18"/>
        </w:rPr>
        <w:t xml:space="preserve"> </w:t>
      </w:r>
      <w:r w:rsidRPr="00C54E37">
        <w:rPr>
          <w:rFonts w:ascii="Arial" w:hAnsi="Arial" w:cs="Arial"/>
          <w:sz w:val="18"/>
        </w:rPr>
        <w:t xml:space="preserve">è effettuata dal sottoscritto a proprio nome quale Punto Ordinante appartenente all’Amministrazione sopra indicata; </w:t>
      </w:r>
    </w:p>
    <w:p w14:paraId="6F64E7DB" w14:textId="77777777" w:rsidR="00BC3A57" w:rsidRPr="00C54E37" w:rsidRDefault="00BC3A57" w:rsidP="00BC3A57">
      <w:pPr>
        <w:jc w:val="both"/>
        <w:rPr>
          <w:rFonts w:ascii="Arial" w:hAnsi="Arial" w:cs="Arial"/>
          <w:sz w:val="18"/>
        </w:rPr>
      </w:pPr>
    </w:p>
    <w:p w14:paraId="0D1F9FD8" w14:textId="77777777" w:rsidR="00BC3A57" w:rsidRPr="00C54E37" w:rsidRDefault="00BC3A57" w:rsidP="00BC3A57">
      <w:pPr>
        <w:numPr>
          <w:ilvl w:val="0"/>
          <w:numId w:val="19"/>
        </w:numPr>
        <w:ind w:left="360"/>
        <w:jc w:val="both"/>
        <w:rPr>
          <w:rFonts w:ascii="Arial" w:hAnsi="Arial" w:cs="Arial"/>
          <w:sz w:val="18"/>
        </w:rPr>
      </w:pPr>
      <w:r w:rsidRPr="00C54E37">
        <w:rPr>
          <w:rFonts w:ascii="Arial" w:hAnsi="Arial" w:cs="Arial"/>
          <w:b/>
          <w:sz w:val="18"/>
        </w:rPr>
        <w:t>Si impegna</w:t>
      </w:r>
      <w:r w:rsidRPr="00C54E37">
        <w:rPr>
          <w:rFonts w:ascii="Arial" w:hAnsi="Arial" w:cs="Arial"/>
          <w:sz w:val="18"/>
        </w:rPr>
        <w:t xml:space="preserve"> ad assicurare la massima riservatezza e protezione delle chiavi di accesso per l’utilizzo della piattaforma SardegnaCAT (username e password) e di farne uso nel rispetto dei principi di correttezza e buona fede, nonché con modalità tali da non recare pregiudizio alla piattaforma, agli altri utenti e, in generale, a terzi, prendendo atto e accettando fin d’ora che ogni operazione compiuta con l’utilizzo delle predette chiavi di accesso identificherà l’</w:t>
      </w:r>
      <w:r w:rsidR="00871B4F">
        <w:rPr>
          <w:rFonts w:ascii="Arial" w:hAnsi="Arial" w:cs="Arial"/>
          <w:sz w:val="18"/>
        </w:rPr>
        <w:t>Operator</w:t>
      </w:r>
      <w:r w:rsidR="00BF7E16" w:rsidRPr="00C54E37">
        <w:rPr>
          <w:rFonts w:ascii="Arial" w:hAnsi="Arial" w:cs="Arial"/>
          <w:sz w:val="18"/>
        </w:rPr>
        <w:t>e</w:t>
      </w:r>
      <w:r w:rsidRPr="00C54E37">
        <w:rPr>
          <w:rFonts w:ascii="Arial" w:hAnsi="Arial" w:cs="Arial"/>
          <w:sz w:val="18"/>
        </w:rPr>
        <w:t xml:space="preserve"> come il soggetto titolare delle chiavi d’accesso utilizzate ed imputerà, dunque, al sottoscritto, ad ogni effetto giuridico, le attività poste in essere;</w:t>
      </w:r>
    </w:p>
    <w:p w14:paraId="1143C882" w14:textId="77777777" w:rsidR="00BC3A57" w:rsidRPr="00C54E37" w:rsidRDefault="00BC3A57" w:rsidP="00BC3A57">
      <w:pPr>
        <w:jc w:val="both"/>
        <w:rPr>
          <w:rFonts w:ascii="Arial" w:hAnsi="Arial" w:cs="Arial"/>
          <w:sz w:val="18"/>
        </w:rPr>
      </w:pPr>
    </w:p>
    <w:p w14:paraId="706FEF0D" w14:textId="77777777" w:rsidR="00BC3A57" w:rsidRPr="00C54E37" w:rsidRDefault="00BC3A57" w:rsidP="00BC3A57">
      <w:pPr>
        <w:numPr>
          <w:ilvl w:val="0"/>
          <w:numId w:val="19"/>
        </w:numPr>
        <w:tabs>
          <w:tab w:val="left" w:pos="6946"/>
        </w:tabs>
        <w:ind w:left="360"/>
        <w:jc w:val="both"/>
        <w:rPr>
          <w:rFonts w:ascii="Arial" w:hAnsi="Arial" w:cs="Arial"/>
          <w:sz w:val="18"/>
        </w:rPr>
      </w:pPr>
      <w:r w:rsidRPr="00C54E37">
        <w:rPr>
          <w:rFonts w:ascii="Arial" w:hAnsi="Arial" w:cs="Arial"/>
          <w:b/>
          <w:sz w:val="18"/>
        </w:rPr>
        <w:t>È consapevole</w:t>
      </w:r>
      <w:r w:rsidRPr="00C54E37">
        <w:rPr>
          <w:rFonts w:ascii="Arial" w:hAnsi="Arial" w:cs="Arial"/>
          <w:sz w:val="18"/>
        </w:rPr>
        <w:t xml:space="preserve"> che i Punti istruttori, per i quali il sottoscritto richiede altresì la registrazione e/o la conferma, possono svolgere tutte le attività che il sistema consente loro, restando inteso che il sottoscritto garantisce il controllo ed assume la piena responsabilità di ogni e qualsivoglia atto ed operazione posta in essere dai Punti Istruttori attraverso la piattaforma SardegnaCAT;</w:t>
      </w:r>
    </w:p>
    <w:p w14:paraId="1132BF09" w14:textId="77777777" w:rsidR="00BC3A57" w:rsidRPr="00C54E37" w:rsidRDefault="00BC3A57" w:rsidP="00BC3A57">
      <w:pPr>
        <w:jc w:val="both"/>
        <w:rPr>
          <w:rFonts w:ascii="Arial" w:hAnsi="Arial" w:cs="Arial"/>
          <w:sz w:val="18"/>
        </w:rPr>
      </w:pPr>
    </w:p>
    <w:p w14:paraId="62D772BE" w14:textId="77777777" w:rsidR="00BC3A57" w:rsidRPr="00C54E37" w:rsidRDefault="00BC3A57" w:rsidP="00BC3A57">
      <w:pPr>
        <w:numPr>
          <w:ilvl w:val="0"/>
          <w:numId w:val="19"/>
        </w:numPr>
        <w:ind w:left="360"/>
        <w:jc w:val="both"/>
        <w:rPr>
          <w:rFonts w:ascii="Arial" w:hAnsi="Arial" w:cs="Arial"/>
          <w:sz w:val="18"/>
        </w:rPr>
      </w:pPr>
      <w:r w:rsidRPr="00C54E37">
        <w:rPr>
          <w:rFonts w:ascii="Arial" w:hAnsi="Arial" w:cs="Arial"/>
          <w:b/>
          <w:sz w:val="18"/>
        </w:rPr>
        <w:t>Prende atto e accetta</w:t>
      </w:r>
      <w:r w:rsidRPr="00C54E37">
        <w:rPr>
          <w:rFonts w:ascii="Arial" w:hAnsi="Arial" w:cs="Arial"/>
          <w:sz w:val="18"/>
        </w:rPr>
        <w:t xml:space="preserve"> che le comunicazioni agli utenti della piattaforma SardegnaCAT si danno per eseguite, ad ogni effetto giuridico, con la spedizione effettuata alla casella di posta elettronica indicata nella presente Domanda di registrazione e si impegna a verificare costantemente il contenuto della medesima casella;</w:t>
      </w:r>
    </w:p>
    <w:p w14:paraId="7E59BEE2" w14:textId="77777777" w:rsidR="00BC3A57" w:rsidRPr="00C54E37" w:rsidRDefault="00BC3A57" w:rsidP="00BC3A57">
      <w:pPr>
        <w:jc w:val="both"/>
        <w:rPr>
          <w:rFonts w:ascii="Arial" w:hAnsi="Arial" w:cs="Arial"/>
          <w:sz w:val="18"/>
        </w:rPr>
      </w:pPr>
    </w:p>
    <w:p w14:paraId="53FCD877" w14:textId="77777777" w:rsidR="00BC3A57" w:rsidRPr="00C54E37" w:rsidRDefault="00BC3A57" w:rsidP="00BC3A57">
      <w:pPr>
        <w:numPr>
          <w:ilvl w:val="0"/>
          <w:numId w:val="19"/>
        </w:numPr>
        <w:ind w:left="360"/>
        <w:jc w:val="both"/>
        <w:rPr>
          <w:rFonts w:ascii="Arial" w:hAnsi="Arial" w:cs="Arial"/>
          <w:sz w:val="18"/>
        </w:rPr>
      </w:pPr>
      <w:r w:rsidRPr="00C54E37">
        <w:rPr>
          <w:rFonts w:ascii="Arial" w:hAnsi="Arial" w:cs="Arial"/>
          <w:b/>
          <w:sz w:val="18"/>
        </w:rPr>
        <w:t>Prende atto e accetta</w:t>
      </w:r>
      <w:r w:rsidRPr="00C54E37">
        <w:rPr>
          <w:rFonts w:ascii="Arial" w:hAnsi="Arial" w:cs="Arial"/>
          <w:sz w:val="18"/>
        </w:rPr>
        <w:t xml:space="preserve"> che la CRC RAS della Regione Autonoma della Sardegna non opera in qualità di agente, mediatore o procacciatore di affari o intermediario e che in nessun caso la Regione Autonoma della Sardegna può essere ritenuta responsabile per gli obblighi scaturenti dalle transazioni effettuate attraverso la piattaforma, né garante del buon esito, sotto qualsivoglia riguardo, delle medesime transazioni; pertanto dichiara di esonerare la Regione Autonoma della Sardegna da ogni e qualsivoglia responsabilità e/o richiesta di risarcimento per danni in qualsiasi modo derivanti dall’utilizzo della piattaforma SardegnaCAT;</w:t>
      </w:r>
    </w:p>
    <w:p w14:paraId="26092A85" w14:textId="77777777" w:rsidR="00BC3A57" w:rsidRPr="00C54E37" w:rsidRDefault="00BC3A57" w:rsidP="00BC3A57">
      <w:pPr>
        <w:jc w:val="both"/>
        <w:rPr>
          <w:rFonts w:ascii="Arial" w:hAnsi="Arial" w:cs="Arial"/>
          <w:sz w:val="18"/>
        </w:rPr>
      </w:pPr>
    </w:p>
    <w:p w14:paraId="48B0E943" w14:textId="151C1BB1" w:rsidR="00BC3A57" w:rsidRPr="00C54E37" w:rsidRDefault="00BC3A57" w:rsidP="00BC3A57">
      <w:pPr>
        <w:numPr>
          <w:ilvl w:val="0"/>
          <w:numId w:val="19"/>
        </w:numPr>
        <w:ind w:left="360"/>
        <w:jc w:val="both"/>
        <w:rPr>
          <w:rFonts w:ascii="Arial" w:hAnsi="Arial" w:cs="Arial"/>
          <w:sz w:val="18"/>
        </w:rPr>
      </w:pPr>
      <w:r w:rsidRPr="00C54E37">
        <w:rPr>
          <w:rFonts w:ascii="Arial" w:hAnsi="Arial" w:cs="Arial"/>
          <w:b/>
          <w:sz w:val="18"/>
        </w:rPr>
        <w:t xml:space="preserve">Dichiara </w:t>
      </w:r>
      <w:r w:rsidRPr="00C54E37">
        <w:rPr>
          <w:rFonts w:ascii="Arial" w:hAnsi="Arial" w:cs="Arial"/>
          <w:sz w:val="18"/>
        </w:rPr>
        <w:t xml:space="preserve">di essere stato informato, ai sensi e per gli effetti del </w:t>
      </w:r>
      <w:r w:rsidR="009154CE" w:rsidRPr="00CA6FC7">
        <w:rPr>
          <w:rFonts w:ascii="Arial" w:hAnsi="Arial" w:cs="Arial"/>
          <w:sz w:val="18"/>
        </w:rPr>
        <w:t>D.lgs.</w:t>
      </w:r>
      <w:r w:rsidRPr="00CA6FC7">
        <w:rPr>
          <w:rFonts w:ascii="Arial" w:hAnsi="Arial" w:cs="Arial"/>
          <w:sz w:val="18"/>
        </w:rPr>
        <w:t xml:space="preserve"> 30 giugno 2003, n. 196</w:t>
      </w:r>
      <w:r w:rsidRPr="0059662F">
        <w:rPr>
          <w:rFonts w:ascii="Arial" w:hAnsi="Arial" w:cs="Arial"/>
          <w:sz w:val="18"/>
        </w:rPr>
        <w:t>,</w:t>
      </w:r>
      <w:r w:rsidR="0059662F" w:rsidRPr="0059662F">
        <w:rPr>
          <w:rFonts w:ascii="Arial" w:hAnsi="Arial" w:cs="Arial"/>
          <w:sz w:val="18"/>
        </w:rPr>
        <w:t>e ss.mm.ii</w:t>
      </w:r>
      <w:r w:rsidRPr="0059662F">
        <w:rPr>
          <w:rFonts w:ascii="Arial" w:hAnsi="Arial" w:cs="Arial"/>
          <w:sz w:val="18"/>
        </w:rPr>
        <w:t xml:space="preserve"> </w:t>
      </w:r>
      <w:r w:rsidRPr="00C54E37">
        <w:rPr>
          <w:rFonts w:ascii="Arial" w:hAnsi="Arial" w:cs="Arial"/>
          <w:sz w:val="18"/>
        </w:rPr>
        <w:t>che i dati personali raccolti saranno trattati, anche con strumenti informatici, nell’ambito del procedimento per il quale la presente dichiarazione viene resa;</w:t>
      </w:r>
    </w:p>
    <w:p w14:paraId="45F18AFA" w14:textId="77777777" w:rsidR="00BC3A57" w:rsidRPr="00C54E37" w:rsidRDefault="00BC3A57" w:rsidP="00BC3A57">
      <w:pPr>
        <w:jc w:val="both"/>
        <w:rPr>
          <w:rFonts w:ascii="Arial" w:hAnsi="Arial" w:cs="Arial"/>
          <w:sz w:val="18"/>
        </w:rPr>
      </w:pPr>
    </w:p>
    <w:p w14:paraId="5E6D7847" w14:textId="77777777" w:rsidR="00BC3A57" w:rsidRPr="00C54E37" w:rsidRDefault="00BC3A57" w:rsidP="00BC3A57">
      <w:pPr>
        <w:numPr>
          <w:ilvl w:val="0"/>
          <w:numId w:val="19"/>
        </w:numPr>
        <w:ind w:left="360"/>
        <w:jc w:val="both"/>
        <w:rPr>
          <w:rFonts w:ascii="Arial" w:hAnsi="Arial" w:cs="Arial"/>
          <w:sz w:val="18"/>
        </w:rPr>
      </w:pPr>
      <w:r w:rsidRPr="00C54E37">
        <w:rPr>
          <w:rFonts w:ascii="Arial" w:hAnsi="Arial" w:cs="Arial"/>
          <w:b/>
          <w:sz w:val="18"/>
        </w:rPr>
        <w:t>Si impegna</w:t>
      </w:r>
      <w:r w:rsidRPr="00C54E37">
        <w:rPr>
          <w:rFonts w:ascii="Arial" w:hAnsi="Arial" w:cs="Arial"/>
          <w:sz w:val="18"/>
        </w:rPr>
        <w:t xml:space="preserve"> a comunicare tempestivamente alla CRC RAS della Regione Autonoma della Sardegna qualsiasi evento giuridicamente rilevante che dovesse riguardare la propria partecipazione alla piattaforma SardegnaCAT e qualsiasi modifica che dovesse interessare i dati forniti con la presente autocertificazione e, in particolare l’eventuale </w:t>
      </w:r>
      <w:r w:rsidRPr="00C54E37">
        <w:rPr>
          <w:rFonts w:ascii="Arial" w:hAnsi="Arial" w:cs="Arial"/>
          <w:sz w:val="18"/>
        </w:rPr>
        <w:lastRenderedPageBreak/>
        <w:t>revoca dei poteri di spesa e/o delle autorizzazioni al sottoscritto conferiti e necessari per l’utilizzo della piattaforma SardegnaCAT;</w:t>
      </w:r>
    </w:p>
    <w:p w14:paraId="28AC255E" w14:textId="77777777" w:rsidR="00BC3A57" w:rsidRPr="00C54E37" w:rsidRDefault="00BC3A57" w:rsidP="00BC3A57">
      <w:pPr>
        <w:rPr>
          <w:rFonts w:ascii="Arial" w:hAnsi="Arial" w:cs="Arial"/>
          <w:sz w:val="18"/>
        </w:rPr>
      </w:pPr>
    </w:p>
    <w:p w14:paraId="6F225E5D" w14:textId="77777777" w:rsidR="00BC3A57" w:rsidRPr="00E134F5" w:rsidRDefault="00BC3A57" w:rsidP="00BC3A57">
      <w:pPr>
        <w:numPr>
          <w:ilvl w:val="0"/>
          <w:numId w:val="19"/>
        </w:numPr>
        <w:ind w:left="360"/>
        <w:jc w:val="both"/>
        <w:rPr>
          <w:rFonts w:ascii="Arial" w:hAnsi="Arial" w:cs="Arial"/>
          <w:sz w:val="18"/>
        </w:rPr>
      </w:pPr>
      <w:r w:rsidRPr="00E134F5">
        <w:rPr>
          <w:rFonts w:ascii="Arial" w:hAnsi="Arial" w:cs="Arial"/>
          <w:b/>
          <w:sz w:val="18"/>
        </w:rPr>
        <w:t>Si assume la responsabilità di</w:t>
      </w:r>
      <w:r w:rsidRPr="00E134F5">
        <w:rPr>
          <w:rFonts w:ascii="Arial" w:hAnsi="Arial" w:cs="Arial"/>
          <w:sz w:val="18"/>
        </w:rPr>
        <w:t>:</w:t>
      </w:r>
    </w:p>
    <w:p w14:paraId="148B001D" w14:textId="70E162E0" w:rsidR="00BC3A57" w:rsidRPr="00E134F5" w:rsidRDefault="00BC3A57" w:rsidP="00BC3A57">
      <w:pPr>
        <w:spacing w:line="320" w:lineRule="exact"/>
        <w:jc w:val="both"/>
        <w:rPr>
          <w:rFonts w:ascii="Arial" w:hAnsi="Arial" w:cs="Arial"/>
          <w:sz w:val="18"/>
        </w:rPr>
      </w:pPr>
      <w:r w:rsidRPr="00E134F5">
        <w:rPr>
          <w:rFonts w:ascii="Arial" w:hAnsi="Arial" w:cs="Arial"/>
          <w:sz w:val="18"/>
        </w:rPr>
        <w:t xml:space="preserve">a) </w:t>
      </w:r>
      <w:r w:rsidR="00E134F5" w:rsidRPr="00E134F5">
        <w:rPr>
          <w:rFonts w:ascii="Arial" w:hAnsi="Arial" w:cs="Arial"/>
          <w:sz w:val="18"/>
        </w:rPr>
        <w:t>compilare la modulistica e approvare la documentazione in conformità alla normativa vigente e alla disciplina dell’AQ</w:t>
      </w:r>
      <w:r w:rsidRPr="00E134F5">
        <w:rPr>
          <w:rFonts w:ascii="Arial" w:hAnsi="Arial" w:cs="Arial"/>
          <w:sz w:val="18"/>
        </w:rPr>
        <w:t xml:space="preserve">; </w:t>
      </w:r>
    </w:p>
    <w:p w14:paraId="3390026C" w14:textId="77777777" w:rsidR="00BC3A57" w:rsidRPr="00E134F5" w:rsidRDefault="00BC3A57" w:rsidP="00BC3A57">
      <w:pPr>
        <w:spacing w:line="320" w:lineRule="exact"/>
        <w:jc w:val="both"/>
        <w:rPr>
          <w:rFonts w:ascii="Arial" w:hAnsi="Arial" w:cs="Arial"/>
          <w:sz w:val="18"/>
        </w:rPr>
      </w:pPr>
      <w:r w:rsidRPr="00E134F5">
        <w:rPr>
          <w:rFonts w:ascii="Arial" w:hAnsi="Arial" w:cs="Arial"/>
          <w:sz w:val="18"/>
        </w:rPr>
        <w:t xml:space="preserve">b) gestire la procedura di gara e l’invito degli </w:t>
      </w:r>
      <w:r w:rsidR="00871B4F" w:rsidRPr="00E134F5">
        <w:rPr>
          <w:rFonts w:ascii="Arial" w:hAnsi="Arial" w:cs="Arial"/>
          <w:sz w:val="18"/>
        </w:rPr>
        <w:t>Operator</w:t>
      </w:r>
      <w:r w:rsidRPr="00E134F5">
        <w:rPr>
          <w:rFonts w:ascii="Arial" w:hAnsi="Arial" w:cs="Arial"/>
          <w:sz w:val="18"/>
        </w:rPr>
        <w:t xml:space="preserve">i economici partecipanti alle fasi di gara; </w:t>
      </w:r>
    </w:p>
    <w:p w14:paraId="36B9B151" w14:textId="77777777" w:rsidR="00BC3A57" w:rsidRPr="00E134F5" w:rsidRDefault="00BC3A57" w:rsidP="00BC3A57">
      <w:pPr>
        <w:spacing w:after="120" w:line="320" w:lineRule="exact"/>
        <w:jc w:val="both"/>
        <w:rPr>
          <w:rFonts w:ascii="Arial" w:hAnsi="Arial" w:cs="Arial"/>
          <w:sz w:val="18"/>
        </w:rPr>
      </w:pPr>
      <w:r w:rsidRPr="00E134F5">
        <w:rPr>
          <w:rFonts w:ascii="Arial" w:hAnsi="Arial" w:cs="Arial"/>
          <w:sz w:val="18"/>
        </w:rPr>
        <w:t xml:space="preserve">c) gestire l’aggiudicazione della gara e gli adempimenti successivi. </w:t>
      </w:r>
    </w:p>
    <w:p w14:paraId="0CD4403A" w14:textId="77777777" w:rsidR="00BC3A57" w:rsidRPr="00C54E37" w:rsidRDefault="00BC3A57" w:rsidP="00BC3A57">
      <w:pPr>
        <w:jc w:val="both"/>
        <w:rPr>
          <w:rFonts w:ascii="Arial" w:hAnsi="Arial" w:cs="Arial"/>
          <w:sz w:val="18"/>
        </w:rPr>
      </w:pPr>
      <w:r w:rsidRPr="00C54E37">
        <w:rPr>
          <w:rFonts w:ascii="Arial" w:hAnsi="Arial" w:cs="Arial"/>
          <w:sz w:val="18"/>
        </w:rPr>
        <w:t>Ogni onere e responsabilità relativa alla stipula ed all’esecuzione del contratto con l’</w:t>
      </w:r>
      <w:r w:rsidR="00871B4F">
        <w:rPr>
          <w:rFonts w:ascii="Arial" w:hAnsi="Arial" w:cs="Arial"/>
          <w:sz w:val="18"/>
        </w:rPr>
        <w:t>Operator</w:t>
      </w:r>
      <w:r w:rsidR="00BF7E16" w:rsidRPr="00C54E37">
        <w:rPr>
          <w:rFonts w:ascii="Arial" w:hAnsi="Arial" w:cs="Arial"/>
          <w:sz w:val="18"/>
        </w:rPr>
        <w:t>e</w:t>
      </w:r>
      <w:r w:rsidRPr="00C54E37">
        <w:rPr>
          <w:rFonts w:ascii="Arial" w:hAnsi="Arial" w:cs="Arial"/>
          <w:sz w:val="18"/>
        </w:rPr>
        <w:t xml:space="preserve"> economico aggiudicatario, sarà a carico esclusivamente dell’Ente di appartenenza, ivi compresi gli adempimenti contabili ed il pagamento del corrispettivo contrattuale.</w:t>
      </w:r>
    </w:p>
    <w:p w14:paraId="45B0B5B4" w14:textId="77777777" w:rsidR="00BC3A57" w:rsidRPr="00C54E37" w:rsidRDefault="00BC3A57" w:rsidP="00BC3A57">
      <w:pPr>
        <w:jc w:val="both"/>
        <w:rPr>
          <w:rFonts w:ascii="Arial" w:hAnsi="Arial" w:cs="Arial"/>
          <w:sz w:val="18"/>
          <w:highlight w:val="yellow"/>
        </w:rPr>
      </w:pPr>
    </w:p>
    <w:p w14:paraId="2737A2EB" w14:textId="77777777" w:rsidR="00BC3A57" w:rsidRPr="00C54E37" w:rsidRDefault="00BC3A57" w:rsidP="00BC3A57">
      <w:pPr>
        <w:rPr>
          <w:rFonts w:ascii="Arial" w:hAnsi="Arial" w:cs="Arial"/>
          <w:sz w:val="18"/>
        </w:rPr>
      </w:pPr>
    </w:p>
    <w:p w14:paraId="1C71D3C3" w14:textId="77777777" w:rsidR="00BC3A57" w:rsidRPr="00C54E37" w:rsidRDefault="00BC3A57" w:rsidP="00BC3A57">
      <w:pPr>
        <w:rPr>
          <w:rFonts w:ascii="Arial" w:hAnsi="Arial" w:cs="Arial"/>
          <w:sz w:val="18"/>
        </w:rPr>
      </w:pPr>
    </w:p>
    <w:p w14:paraId="05C48278" w14:textId="77777777" w:rsidR="00E134F5" w:rsidRDefault="00E134F5">
      <w:pPr>
        <w:rPr>
          <w:rFonts w:ascii="Arial" w:hAnsi="Arial" w:cs="Arial"/>
          <w:b/>
          <w:sz w:val="18"/>
        </w:rPr>
      </w:pPr>
      <w:r>
        <w:rPr>
          <w:rFonts w:ascii="Arial" w:hAnsi="Arial" w:cs="Arial"/>
          <w:b/>
          <w:sz w:val="18"/>
        </w:rPr>
        <w:br w:type="page"/>
      </w:r>
    </w:p>
    <w:p w14:paraId="415CF430" w14:textId="77777777" w:rsidR="00BC3A57" w:rsidRPr="00C54E37" w:rsidRDefault="00BC3A57" w:rsidP="00BC3A57">
      <w:pPr>
        <w:jc w:val="both"/>
        <w:rPr>
          <w:rFonts w:ascii="Arial" w:hAnsi="Arial" w:cs="Arial"/>
          <w:sz w:val="18"/>
        </w:rPr>
      </w:pPr>
    </w:p>
    <w:p w14:paraId="6A3159F0" w14:textId="77777777" w:rsidR="00135B56" w:rsidRPr="00C54E37" w:rsidRDefault="00135B56" w:rsidP="00135B56">
      <w:pPr>
        <w:autoSpaceDE w:val="0"/>
        <w:autoSpaceDN w:val="0"/>
        <w:adjustRightInd w:val="0"/>
        <w:spacing w:line="360" w:lineRule="auto"/>
        <w:jc w:val="both"/>
        <w:rPr>
          <w:rFonts w:ascii="Arial" w:hAnsi="Arial" w:cs="Arial"/>
          <w:b/>
          <w:sz w:val="18"/>
        </w:rPr>
      </w:pPr>
      <w:r w:rsidRPr="00C54E37">
        <w:rPr>
          <w:rFonts w:ascii="Arial" w:hAnsi="Arial" w:cs="Arial"/>
          <w:b/>
          <w:sz w:val="18"/>
        </w:rPr>
        <w:t>GESTIONE PUNTI ISTRUTTORI</w:t>
      </w:r>
    </w:p>
    <w:p w14:paraId="02542AC0" w14:textId="77777777" w:rsidR="00135B56" w:rsidRPr="00C54E37" w:rsidRDefault="00135B56" w:rsidP="00135B56">
      <w:pPr>
        <w:jc w:val="both"/>
        <w:rPr>
          <w:rFonts w:ascii="Arial" w:hAnsi="Arial" w:cs="Arial"/>
          <w:sz w:val="18"/>
        </w:rPr>
      </w:pPr>
      <w:r w:rsidRPr="00C54E37">
        <w:rPr>
          <w:rFonts w:ascii="Arial" w:hAnsi="Arial" w:cs="Arial"/>
          <w:sz w:val="18"/>
        </w:rPr>
        <w:t>Inserire i dati relativi ai Punti istruttori per i quali si vuole richiedere la registrazione: Il Punto istruttore potrà predisporre gli ordini che dovranno essere necessariamente firmati digitalmente dal Punto Ordinante e inviati al fornitore.</w:t>
      </w:r>
    </w:p>
    <w:p w14:paraId="71F8C411" w14:textId="77777777" w:rsidR="00135B56" w:rsidRPr="00C54E37" w:rsidRDefault="00135B56" w:rsidP="00135B56">
      <w:pPr>
        <w:jc w:val="both"/>
        <w:rPr>
          <w:rFonts w:ascii="Arial" w:hAnsi="Arial" w:cs="Arial"/>
          <w:sz w:val="18"/>
        </w:rPr>
      </w:pPr>
    </w:p>
    <w:p w14:paraId="6F86A27B" w14:textId="77777777" w:rsidR="00135B56" w:rsidRPr="00C54E37" w:rsidRDefault="00135B56" w:rsidP="00135B56">
      <w:pPr>
        <w:numPr>
          <w:ilvl w:val="0"/>
          <w:numId w:val="21"/>
        </w:numPr>
        <w:autoSpaceDE w:val="0"/>
        <w:autoSpaceDN w:val="0"/>
        <w:adjustRightInd w:val="0"/>
        <w:spacing w:line="360" w:lineRule="auto"/>
        <w:ind w:left="284" w:hanging="218"/>
        <w:rPr>
          <w:rFonts w:ascii="Arial" w:hAnsi="Arial" w:cs="Arial"/>
          <w:sz w:val="18"/>
        </w:rPr>
      </w:pPr>
      <w:r w:rsidRPr="00C54E37">
        <w:rPr>
          <w:rFonts w:ascii="Arial" w:hAnsi="Arial" w:cs="Arial"/>
          <w:b/>
          <w:sz w:val="18"/>
        </w:rPr>
        <w:t>Nome e cognome</w:t>
      </w:r>
      <w:r w:rsidRPr="00C54E37">
        <w:rPr>
          <w:rFonts w:ascii="Arial" w:hAnsi="Arial" w:cs="Arial"/>
          <w:sz w:val="18"/>
        </w:rPr>
        <w:t xml:space="preserve"> </w:t>
      </w:r>
      <w:r w:rsidRPr="00FC2866">
        <w:rPr>
          <w:rFonts w:ascii="Arial" w:hAnsi="Arial" w:cs="Arial"/>
          <w:b/>
          <w:sz w:val="22"/>
          <w:szCs w:val="22"/>
        </w:rPr>
        <w:fldChar w:fldCharType="begin">
          <w:ffData>
            <w:name w:val=""/>
            <w:enabled/>
            <w:calcOnExit w:val="0"/>
            <w:textInput>
              <w:default w:val="Giulia Argiolas"/>
            </w:textInput>
          </w:ffData>
        </w:fldChar>
      </w:r>
      <w:r w:rsidRPr="00FC2866">
        <w:rPr>
          <w:rFonts w:ascii="Arial" w:hAnsi="Arial" w:cs="Arial"/>
          <w:b/>
          <w:sz w:val="22"/>
          <w:szCs w:val="22"/>
        </w:rPr>
        <w:instrText xml:space="preserve"> FORMTEXT </w:instrText>
      </w:r>
      <w:r w:rsidRPr="00FC2866">
        <w:rPr>
          <w:rFonts w:ascii="Arial" w:hAnsi="Arial" w:cs="Arial"/>
          <w:b/>
          <w:sz w:val="22"/>
          <w:szCs w:val="22"/>
        </w:rPr>
      </w:r>
      <w:r w:rsidRPr="00FC2866">
        <w:rPr>
          <w:rFonts w:ascii="Arial" w:hAnsi="Arial" w:cs="Arial"/>
          <w:b/>
          <w:sz w:val="22"/>
          <w:szCs w:val="22"/>
        </w:rPr>
        <w:fldChar w:fldCharType="separate"/>
      </w:r>
      <w:r w:rsidRPr="00FC2866">
        <w:rPr>
          <w:rFonts w:ascii="Arial" w:hAnsi="Arial" w:cs="Arial"/>
          <w:b/>
          <w:noProof/>
          <w:sz w:val="22"/>
          <w:szCs w:val="22"/>
        </w:rPr>
        <w:t>Giulia Argiolas</w:t>
      </w:r>
      <w:r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1B144597" w14:textId="77777777" w:rsidR="00135B56" w:rsidRPr="00C54E37" w:rsidRDefault="00135B56" w:rsidP="00135B56">
      <w:pPr>
        <w:autoSpaceDE w:val="0"/>
        <w:autoSpaceDN w:val="0"/>
        <w:adjustRightInd w:val="0"/>
        <w:spacing w:line="360" w:lineRule="auto"/>
        <w:jc w:val="both"/>
        <w:rPr>
          <w:rFonts w:ascii="Arial" w:hAnsi="Arial" w:cs="Arial"/>
          <w:sz w:val="18"/>
        </w:rPr>
      </w:pPr>
      <w:r w:rsidRPr="00C54E37">
        <w:rPr>
          <w:rFonts w:ascii="Arial" w:hAnsi="Arial" w:cs="Arial"/>
          <w:sz w:val="18"/>
        </w:rPr>
        <w:t xml:space="preserve">Settore/ufficio (inserire per esteso il nome dell’ufficio) </w:t>
      </w:r>
      <w:r w:rsidRPr="00FC2866">
        <w:rPr>
          <w:rFonts w:ascii="Arial" w:hAnsi="Arial" w:cs="Arial"/>
          <w:b/>
          <w:sz w:val="22"/>
          <w:szCs w:val="22"/>
        </w:rPr>
        <w:fldChar w:fldCharType="begin">
          <w:ffData>
            <w:name w:val=""/>
            <w:enabled/>
            <w:calcOnExit w:val="0"/>
            <w:textInput>
              <w:default w:val="S.C. Servizio Tecnico, Logistico e Patrimonio ASL 7 Sulcis Iglesiente"/>
            </w:textInput>
          </w:ffData>
        </w:fldChar>
      </w:r>
      <w:r w:rsidRPr="00FC2866">
        <w:rPr>
          <w:rFonts w:ascii="Arial" w:hAnsi="Arial" w:cs="Arial"/>
          <w:b/>
          <w:sz w:val="22"/>
          <w:szCs w:val="22"/>
        </w:rPr>
        <w:instrText xml:space="preserve"> FORMTEXT </w:instrText>
      </w:r>
      <w:r w:rsidRPr="00FC2866">
        <w:rPr>
          <w:rFonts w:ascii="Arial" w:hAnsi="Arial" w:cs="Arial"/>
          <w:b/>
          <w:sz w:val="22"/>
          <w:szCs w:val="22"/>
        </w:rPr>
      </w:r>
      <w:r w:rsidRPr="00FC2866">
        <w:rPr>
          <w:rFonts w:ascii="Arial" w:hAnsi="Arial" w:cs="Arial"/>
          <w:b/>
          <w:sz w:val="22"/>
          <w:szCs w:val="22"/>
        </w:rPr>
        <w:fldChar w:fldCharType="separate"/>
      </w:r>
      <w:r w:rsidRPr="00FC2866">
        <w:rPr>
          <w:rFonts w:ascii="Arial" w:hAnsi="Arial" w:cs="Arial"/>
          <w:b/>
          <w:noProof/>
          <w:sz w:val="22"/>
          <w:szCs w:val="22"/>
        </w:rPr>
        <w:t>S.C. Servizio Tecnico, Logistico e Patrimonio ASL 7 Sulcis Iglesiente</w:t>
      </w:r>
      <w:r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73BE83E6" w14:textId="77777777" w:rsidR="00135B56" w:rsidRPr="00C54E37" w:rsidRDefault="00135B56" w:rsidP="00135B56">
      <w:pPr>
        <w:autoSpaceDE w:val="0"/>
        <w:autoSpaceDN w:val="0"/>
        <w:adjustRightInd w:val="0"/>
        <w:spacing w:line="360" w:lineRule="auto"/>
        <w:jc w:val="both"/>
        <w:rPr>
          <w:rFonts w:ascii="Arial" w:hAnsi="Arial" w:cs="Arial"/>
          <w:sz w:val="18"/>
        </w:rPr>
      </w:pPr>
      <w:r w:rsidRPr="00C54E37">
        <w:rPr>
          <w:rFonts w:ascii="Arial" w:hAnsi="Arial" w:cs="Arial"/>
          <w:sz w:val="18"/>
        </w:rPr>
        <w:t xml:space="preserve">Ruolo </w:t>
      </w:r>
      <w:r w:rsidRPr="005C1EBE">
        <w:rPr>
          <w:rFonts w:ascii="Arial" w:hAnsi="Arial" w:cs="Arial"/>
          <w:b/>
          <w:sz w:val="22"/>
          <w:szCs w:val="22"/>
          <w:highlight w:val="lightGray"/>
        </w:rPr>
        <w:fldChar w:fldCharType="begin">
          <w:ffData>
            <w:name w:val=""/>
            <w:enabled/>
            <w:calcOnExit w:val="0"/>
            <w:textInput>
              <w:default w:val="Collaboratore Amministrativo"/>
            </w:textInput>
          </w:ffData>
        </w:fldChar>
      </w:r>
      <w:r w:rsidRPr="005C1EBE">
        <w:rPr>
          <w:rFonts w:ascii="Arial" w:hAnsi="Arial" w:cs="Arial"/>
          <w:b/>
          <w:sz w:val="22"/>
          <w:szCs w:val="22"/>
          <w:highlight w:val="lightGray"/>
        </w:rPr>
        <w:instrText xml:space="preserve"> FORMTEXT </w:instrText>
      </w:r>
      <w:r w:rsidRPr="005C1EBE">
        <w:rPr>
          <w:rFonts w:ascii="Arial" w:hAnsi="Arial" w:cs="Arial"/>
          <w:b/>
          <w:sz w:val="22"/>
          <w:szCs w:val="22"/>
          <w:highlight w:val="lightGray"/>
        </w:rPr>
      </w:r>
      <w:r w:rsidRPr="005C1EBE">
        <w:rPr>
          <w:rFonts w:ascii="Arial" w:hAnsi="Arial" w:cs="Arial"/>
          <w:b/>
          <w:sz w:val="22"/>
          <w:szCs w:val="22"/>
          <w:highlight w:val="lightGray"/>
        </w:rPr>
        <w:fldChar w:fldCharType="separate"/>
      </w:r>
      <w:r w:rsidRPr="005C1EBE">
        <w:rPr>
          <w:rFonts w:ascii="Arial" w:hAnsi="Arial" w:cs="Arial"/>
          <w:b/>
          <w:noProof/>
          <w:sz w:val="22"/>
          <w:szCs w:val="22"/>
          <w:highlight w:val="lightGray"/>
        </w:rPr>
        <w:t>Collaboratore Amministrativo</w:t>
      </w:r>
      <w:r w:rsidRPr="005C1EBE">
        <w:rPr>
          <w:rFonts w:ascii="Arial" w:hAnsi="Arial" w:cs="Arial"/>
          <w:b/>
          <w:sz w:val="22"/>
          <w:szCs w:val="22"/>
          <w:highlight w:val="lightGray"/>
        </w:rPr>
        <w:fldChar w:fldCharType="end"/>
      </w:r>
      <w:r w:rsidRPr="005C1EBE">
        <w:rPr>
          <w:rFonts w:ascii="Arial" w:hAnsi="Arial" w:cs="Arial"/>
          <w:b/>
          <w:sz w:val="24"/>
          <w:szCs w:val="24"/>
          <w:highlight w:val="lightGray"/>
        </w:rPr>
        <w:t xml:space="preserve"> Professionale</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 xml:space="preserve">. </w:t>
      </w:r>
    </w:p>
    <w:p w14:paraId="6ED70AC9" w14:textId="77777777" w:rsidR="00135B56" w:rsidRPr="00C54E37" w:rsidRDefault="00135B56" w:rsidP="00135B56">
      <w:pPr>
        <w:autoSpaceDE w:val="0"/>
        <w:autoSpaceDN w:val="0"/>
        <w:adjustRightInd w:val="0"/>
        <w:spacing w:line="360" w:lineRule="auto"/>
        <w:jc w:val="both"/>
        <w:rPr>
          <w:rFonts w:ascii="Arial" w:hAnsi="Arial" w:cs="Arial"/>
          <w:sz w:val="18"/>
        </w:rPr>
      </w:pPr>
      <w:r w:rsidRPr="00C54E37">
        <w:rPr>
          <w:rFonts w:ascii="Arial" w:hAnsi="Arial" w:cs="Arial"/>
          <w:sz w:val="18"/>
        </w:rPr>
        <w:t xml:space="preserve">Telefono </w:t>
      </w:r>
      <w:r w:rsidRPr="005C1EBE">
        <w:rPr>
          <w:rFonts w:ascii="Arial" w:hAnsi="Arial" w:cs="Arial"/>
          <w:b/>
          <w:sz w:val="24"/>
          <w:szCs w:val="24"/>
          <w:highlight w:val="lightGray"/>
        </w:rPr>
        <w:t>07816683401</w:t>
      </w:r>
      <w:r w:rsidRPr="00C54E37">
        <w:rPr>
          <w:rFonts w:ascii="Arial" w:hAnsi="Arial" w:cs="Arial"/>
          <w:b/>
          <w:noProof/>
          <w:sz w:val="22"/>
          <w:szCs w:val="24"/>
        </w:rPr>
        <w:t xml:space="preserve"> </w:t>
      </w:r>
      <w:r w:rsidRPr="00C54E37">
        <w:rPr>
          <w:rFonts w:ascii="Arial" w:hAnsi="Arial" w:cs="Arial"/>
          <w:sz w:val="18"/>
        </w:rPr>
        <w:t xml:space="preserve">e-mail non pec </w:t>
      </w:r>
      <w:r w:rsidRPr="00FC2866">
        <w:rPr>
          <w:rFonts w:ascii="Arial" w:hAnsi="Arial" w:cs="Arial"/>
          <w:b/>
          <w:sz w:val="22"/>
          <w:szCs w:val="22"/>
        </w:rPr>
        <w:fldChar w:fldCharType="begin">
          <w:ffData>
            <w:name w:val=""/>
            <w:enabled/>
            <w:calcOnExit w:val="0"/>
            <w:textInput>
              <w:default w:val="giulia.argiolas@aslsulcis.it"/>
            </w:textInput>
          </w:ffData>
        </w:fldChar>
      </w:r>
      <w:r w:rsidRPr="00FC2866">
        <w:rPr>
          <w:rFonts w:ascii="Arial" w:hAnsi="Arial" w:cs="Arial"/>
          <w:b/>
          <w:sz w:val="22"/>
          <w:szCs w:val="22"/>
        </w:rPr>
        <w:instrText xml:space="preserve"> FORMTEXT </w:instrText>
      </w:r>
      <w:r w:rsidRPr="00FC2866">
        <w:rPr>
          <w:rFonts w:ascii="Arial" w:hAnsi="Arial" w:cs="Arial"/>
          <w:b/>
          <w:sz w:val="22"/>
          <w:szCs w:val="22"/>
        </w:rPr>
      </w:r>
      <w:r w:rsidRPr="00FC2866">
        <w:rPr>
          <w:rFonts w:ascii="Arial" w:hAnsi="Arial" w:cs="Arial"/>
          <w:b/>
          <w:sz w:val="22"/>
          <w:szCs w:val="22"/>
        </w:rPr>
        <w:fldChar w:fldCharType="separate"/>
      </w:r>
      <w:r w:rsidRPr="00FC2866">
        <w:rPr>
          <w:rFonts w:ascii="Arial" w:hAnsi="Arial" w:cs="Arial"/>
          <w:b/>
          <w:noProof/>
          <w:sz w:val="22"/>
          <w:szCs w:val="22"/>
        </w:rPr>
        <w:t>giulia.argiolas@aslsulcis.it</w:t>
      </w:r>
      <w:r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4AC5A127" w14:textId="77777777" w:rsidR="00135B56" w:rsidRPr="00C54E37" w:rsidRDefault="00135B56" w:rsidP="00135B56">
      <w:pPr>
        <w:autoSpaceDE w:val="0"/>
        <w:autoSpaceDN w:val="0"/>
        <w:adjustRightInd w:val="0"/>
        <w:jc w:val="both"/>
        <w:rPr>
          <w:rFonts w:ascii="Arial" w:hAnsi="Arial" w:cs="Arial"/>
          <w:b/>
          <w:sz w:val="14"/>
          <w:szCs w:val="16"/>
        </w:rPr>
      </w:pPr>
    </w:p>
    <w:p w14:paraId="1AC430CF" w14:textId="77777777" w:rsidR="00135B56" w:rsidRPr="00FC2866" w:rsidRDefault="00135B56" w:rsidP="00135B56">
      <w:pPr>
        <w:autoSpaceDE w:val="0"/>
        <w:autoSpaceDN w:val="0"/>
        <w:adjustRightInd w:val="0"/>
        <w:jc w:val="both"/>
        <w:rPr>
          <w:rFonts w:ascii="Arial" w:hAnsi="Arial" w:cs="Arial"/>
          <w:b/>
          <w:sz w:val="12"/>
          <w:szCs w:val="12"/>
        </w:rPr>
      </w:pPr>
    </w:p>
    <w:p w14:paraId="73912E4B" w14:textId="77E249B1" w:rsidR="00135B56" w:rsidRPr="00C54E37" w:rsidRDefault="00135B56" w:rsidP="00135B56">
      <w:pPr>
        <w:numPr>
          <w:ilvl w:val="0"/>
          <w:numId w:val="21"/>
        </w:numPr>
        <w:autoSpaceDE w:val="0"/>
        <w:autoSpaceDN w:val="0"/>
        <w:adjustRightInd w:val="0"/>
        <w:spacing w:line="360" w:lineRule="auto"/>
        <w:ind w:left="284" w:hanging="218"/>
        <w:rPr>
          <w:rFonts w:ascii="Arial" w:hAnsi="Arial" w:cs="Arial"/>
          <w:sz w:val="18"/>
        </w:rPr>
      </w:pPr>
      <w:r w:rsidRPr="00C54E37">
        <w:rPr>
          <w:rFonts w:ascii="Arial" w:hAnsi="Arial" w:cs="Arial"/>
          <w:b/>
          <w:sz w:val="18"/>
        </w:rPr>
        <w:t>Nome e cognome</w:t>
      </w:r>
      <w:r w:rsidRPr="00C54E37">
        <w:rPr>
          <w:rFonts w:ascii="Arial" w:hAnsi="Arial" w:cs="Arial"/>
          <w:sz w:val="18"/>
        </w:rPr>
        <w:t xml:space="preserve"> </w:t>
      </w:r>
      <w:r>
        <w:rPr>
          <w:rFonts w:ascii="Arial" w:hAnsi="Arial" w:cs="Arial"/>
          <w:b/>
          <w:sz w:val="22"/>
          <w:szCs w:val="22"/>
        </w:rPr>
        <w:t>Dario Scarpa</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23A9DCD2" w14:textId="77777777" w:rsidR="00135B56" w:rsidRPr="00C54E37" w:rsidRDefault="00135B56" w:rsidP="00135B56">
      <w:pPr>
        <w:autoSpaceDE w:val="0"/>
        <w:autoSpaceDN w:val="0"/>
        <w:adjustRightInd w:val="0"/>
        <w:spacing w:line="360" w:lineRule="auto"/>
        <w:jc w:val="both"/>
        <w:rPr>
          <w:rFonts w:ascii="Arial" w:hAnsi="Arial" w:cs="Arial"/>
          <w:sz w:val="18"/>
        </w:rPr>
      </w:pPr>
      <w:r w:rsidRPr="00C54E37">
        <w:rPr>
          <w:rFonts w:ascii="Arial" w:hAnsi="Arial" w:cs="Arial"/>
          <w:sz w:val="18"/>
        </w:rPr>
        <w:t xml:space="preserve">Settore/ufficio (inserire per esteso il nome dell’ufficio)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FC2866">
        <w:rPr>
          <w:rFonts w:ascii="Arial" w:hAnsi="Arial" w:cs="Arial"/>
          <w:b/>
          <w:sz w:val="22"/>
          <w:szCs w:val="22"/>
        </w:rPr>
        <w:fldChar w:fldCharType="begin">
          <w:ffData>
            <w:name w:val=""/>
            <w:enabled/>
            <w:calcOnExit w:val="0"/>
            <w:textInput>
              <w:default w:val="S.C. Servizio Tecnico, Logistico e Patrimonio ASL n 7 Sulcis Iglesiente"/>
            </w:textInput>
          </w:ffData>
        </w:fldChar>
      </w:r>
      <w:r w:rsidRPr="00FC2866">
        <w:rPr>
          <w:rFonts w:ascii="Arial" w:hAnsi="Arial" w:cs="Arial"/>
          <w:b/>
          <w:sz w:val="22"/>
          <w:szCs w:val="22"/>
        </w:rPr>
        <w:instrText xml:space="preserve"> FORMTEXT </w:instrText>
      </w:r>
      <w:r w:rsidRPr="00FC2866">
        <w:rPr>
          <w:rFonts w:ascii="Arial" w:hAnsi="Arial" w:cs="Arial"/>
          <w:b/>
          <w:sz w:val="22"/>
          <w:szCs w:val="22"/>
        </w:rPr>
      </w:r>
      <w:r w:rsidRPr="00FC2866">
        <w:rPr>
          <w:rFonts w:ascii="Arial" w:hAnsi="Arial" w:cs="Arial"/>
          <w:b/>
          <w:sz w:val="22"/>
          <w:szCs w:val="22"/>
        </w:rPr>
        <w:fldChar w:fldCharType="separate"/>
      </w:r>
      <w:r w:rsidRPr="00FC2866">
        <w:rPr>
          <w:rFonts w:ascii="Arial" w:hAnsi="Arial" w:cs="Arial"/>
          <w:b/>
          <w:noProof/>
          <w:sz w:val="22"/>
          <w:szCs w:val="22"/>
        </w:rPr>
        <w:t>S.C. Servizio Tecnico, Logistico e Patrimonio ASL n 7 Sulcis Iglesiente</w:t>
      </w:r>
      <w:r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46893B95" w14:textId="77777777" w:rsidR="00135B56" w:rsidRPr="00C54E37" w:rsidRDefault="00135B56" w:rsidP="00135B56">
      <w:pPr>
        <w:autoSpaceDE w:val="0"/>
        <w:autoSpaceDN w:val="0"/>
        <w:adjustRightInd w:val="0"/>
        <w:spacing w:line="360" w:lineRule="auto"/>
        <w:jc w:val="both"/>
        <w:rPr>
          <w:rFonts w:ascii="Arial" w:hAnsi="Arial" w:cs="Arial"/>
          <w:sz w:val="18"/>
        </w:rPr>
      </w:pPr>
      <w:r w:rsidRPr="00C54E37">
        <w:rPr>
          <w:rFonts w:ascii="Arial" w:hAnsi="Arial" w:cs="Arial"/>
          <w:sz w:val="18"/>
        </w:rPr>
        <w:t xml:space="preserve">Ruolo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FC2866">
        <w:rPr>
          <w:rFonts w:ascii="Arial" w:hAnsi="Arial" w:cs="Arial"/>
          <w:b/>
          <w:sz w:val="22"/>
          <w:szCs w:val="22"/>
        </w:rPr>
        <w:fldChar w:fldCharType="begin">
          <w:ffData>
            <w:name w:val=""/>
            <w:enabled/>
            <w:calcOnExit w:val="0"/>
            <w:textInput>
              <w:default w:val="Assistente Tecnico Geometra"/>
            </w:textInput>
          </w:ffData>
        </w:fldChar>
      </w:r>
      <w:r w:rsidRPr="00FC2866">
        <w:rPr>
          <w:rFonts w:ascii="Arial" w:hAnsi="Arial" w:cs="Arial"/>
          <w:b/>
          <w:sz w:val="22"/>
          <w:szCs w:val="22"/>
        </w:rPr>
        <w:instrText xml:space="preserve"> FORMTEXT </w:instrText>
      </w:r>
      <w:r w:rsidRPr="00FC2866">
        <w:rPr>
          <w:rFonts w:ascii="Arial" w:hAnsi="Arial" w:cs="Arial"/>
          <w:b/>
          <w:sz w:val="22"/>
          <w:szCs w:val="22"/>
        </w:rPr>
      </w:r>
      <w:r w:rsidRPr="00FC2866">
        <w:rPr>
          <w:rFonts w:ascii="Arial" w:hAnsi="Arial" w:cs="Arial"/>
          <w:b/>
          <w:sz w:val="22"/>
          <w:szCs w:val="22"/>
        </w:rPr>
        <w:fldChar w:fldCharType="separate"/>
      </w:r>
      <w:r w:rsidRPr="00FC2866">
        <w:rPr>
          <w:rFonts w:ascii="Arial" w:hAnsi="Arial" w:cs="Arial"/>
          <w:b/>
          <w:noProof/>
          <w:sz w:val="22"/>
          <w:szCs w:val="22"/>
        </w:rPr>
        <w:t>Assistente Tecnico Geometra</w:t>
      </w:r>
      <w:r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 xml:space="preserve">. </w:t>
      </w:r>
    </w:p>
    <w:p w14:paraId="19BF8E0F" w14:textId="0A740E7D" w:rsidR="00135B56" w:rsidRPr="00C54E37" w:rsidRDefault="00135B56" w:rsidP="00135B56">
      <w:pPr>
        <w:autoSpaceDE w:val="0"/>
        <w:autoSpaceDN w:val="0"/>
        <w:adjustRightInd w:val="0"/>
        <w:spacing w:line="360" w:lineRule="auto"/>
        <w:jc w:val="both"/>
        <w:rPr>
          <w:rFonts w:ascii="Arial" w:hAnsi="Arial" w:cs="Arial"/>
          <w:sz w:val="18"/>
        </w:rPr>
      </w:pPr>
      <w:r w:rsidRPr="00C54E37">
        <w:rPr>
          <w:rFonts w:ascii="Arial" w:hAnsi="Arial" w:cs="Arial"/>
          <w:sz w:val="18"/>
        </w:rPr>
        <w:t xml:space="preserve">Telefono </w:t>
      </w:r>
      <w:r>
        <w:rPr>
          <w:rFonts w:ascii="Arial" w:hAnsi="Arial" w:cs="Arial"/>
          <w:b/>
          <w:sz w:val="22"/>
          <w:szCs w:val="22"/>
        </w:rPr>
        <w:t>3387277633</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noProof/>
          <w:sz w:val="22"/>
          <w:szCs w:val="24"/>
        </w:rPr>
        <w:t xml:space="preserve"> </w:t>
      </w:r>
      <w:r w:rsidRPr="00C54E37">
        <w:rPr>
          <w:rFonts w:ascii="Arial" w:hAnsi="Arial" w:cs="Arial"/>
          <w:sz w:val="18"/>
        </w:rPr>
        <w:t>e-mail</w:t>
      </w:r>
      <w:r w:rsidRPr="00C54E37">
        <w:rPr>
          <w:rFonts w:ascii="Arial" w:hAnsi="Arial" w:cs="Arial"/>
          <w:sz w:val="24"/>
          <w:szCs w:val="24"/>
        </w:rPr>
        <w:t xml:space="preserve"> </w:t>
      </w:r>
      <w:r w:rsidRPr="00C54E37">
        <w:rPr>
          <w:rFonts w:ascii="Arial" w:hAnsi="Arial" w:cs="Arial"/>
          <w:sz w:val="18"/>
        </w:rPr>
        <w:t xml:space="preserve">non pec </w:t>
      </w:r>
      <w:r>
        <w:rPr>
          <w:rFonts w:ascii="Arial" w:hAnsi="Arial" w:cs="Arial"/>
          <w:b/>
          <w:sz w:val="22"/>
          <w:szCs w:val="22"/>
        </w:rPr>
        <w:t>dario.scarpa@aslsulcis.it</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1AF64930" w14:textId="77777777" w:rsidR="00BC3A57" w:rsidRPr="00FC2866" w:rsidRDefault="00BC3A57" w:rsidP="00BC3A57">
      <w:pPr>
        <w:autoSpaceDE w:val="0"/>
        <w:autoSpaceDN w:val="0"/>
        <w:adjustRightInd w:val="0"/>
        <w:jc w:val="both"/>
        <w:rPr>
          <w:rFonts w:ascii="Arial" w:hAnsi="Arial" w:cs="Arial"/>
          <w:b/>
          <w:sz w:val="12"/>
          <w:szCs w:val="12"/>
        </w:rPr>
      </w:pPr>
    </w:p>
    <w:p w14:paraId="5E96C45F" w14:textId="77777777" w:rsidR="00BC3A57" w:rsidRPr="00C54E37" w:rsidRDefault="00BC3A57" w:rsidP="00BC3A57">
      <w:pPr>
        <w:numPr>
          <w:ilvl w:val="0"/>
          <w:numId w:val="21"/>
        </w:numPr>
        <w:autoSpaceDE w:val="0"/>
        <w:autoSpaceDN w:val="0"/>
        <w:adjustRightInd w:val="0"/>
        <w:spacing w:line="360" w:lineRule="auto"/>
        <w:ind w:left="284" w:hanging="218"/>
        <w:rPr>
          <w:rFonts w:ascii="Arial" w:hAnsi="Arial" w:cs="Arial"/>
          <w:sz w:val="18"/>
        </w:rPr>
      </w:pPr>
      <w:r w:rsidRPr="00C54E37">
        <w:rPr>
          <w:rFonts w:ascii="Arial" w:hAnsi="Arial" w:cs="Arial"/>
          <w:b/>
          <w:sz w:val="18"/>
        </w:rPr>
        <w:t>Nome e cognome</w:t>
      </w:r>
      <w:r w:rsidRPr="00C54E37">
        <w:rPr>
          <w:rFonts w:ascii="Arial" w:hAnsi="Arial" w:cs="Arial"/>
          <w:sz w:val="18"/>
        </w:rPr>
        <w:t xml:space="preserve">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58F863D3" w14:textId="77777777" w:rsidR="00BC3A57" w:rsidRPr="00C54E37" w:rsidRDefault="00BC3A57" w:rsidP="00BC3A57">
      <w:pPr>
        <w:autoSpaceDE w:val="0"/>
        <w:autoSpaceDN w:val="0"/>
        <w:adjustRightInd w:val="0"/>
        <w:spacing w:line="360" w:lineRule="auto"/>
        <w:jc w:val="both"/>
        <w:rPr>
          <w:rFonts w:ascii="Arial" w:hAnsi="Arial" w:cs="Arial"/>
          <w:sz w:val="18"/>
        </w:rPr>
      </w:pPr>
      <w:r w:rsidRPr="00C54E37">
        <w:rPr>
          <w:rFonts w:ascii="Arial" w:hAnsi="Arial" w:cs="Arial"/>
          <w:sz w:val="18"/>
        </w:rPr>
        <w:t xml:space="preserve">Settore/ufficio (inserire per esteso il nome dell’ufficio)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4C1A8465" w14:textId="77777777" w:rsidR="00BC3A57" w:rsidRPr="00C54E37" w:rsidRDefault="00BC3A57" w:rsidP="00BC3A57">
      <w:pPr>
        <w:autoSpaceDE w:val="0"/>
        <w:autoSpaceDN w:val="0"/>
        <w:adjustRightInd w:val="0"/>
        <w:spacing w:line="360" w:lineRule="auto"/>
        <w:jc w:val="both"/>
        <w:rPr>
          <w:rFonts w:ascii="Arial" w:hAnsi="Arial" w:cs="Arial"/>
          <w:sz w:val="18"/>
        </w:rPr>
      </w:pPr>
      <w:r w:rsidRPr="00C54E37">
        <w:rPr>
          <w:rFonts w:ascii="Arial" w:hAnsi="Arial" w:cs="Arial"/>
          <w:sz w:val="18"/>
        </w:rPr>
        <w:t xml:space="preserve">Ruolo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 xml:space="preserve">. </w:t>
      </w:r>
    </w:p>
    <w:p w14:paraId="3056025D" w14:textId="20CA6B3E" w:rsidR="00BC3A57" w:rsidRPr="00C54E37" w:rsidRDefault="00BC3A57" w:rsidP="00BC3A57">
      <w:pPr>
        <w:autoSpaceDE w:val="0"/>
        <w:autoSpaceDN w:val="0"/>
        <w:adjustRightInd w:val="0"/>
        <w:spacing w:line="360" w:lineRule="auto"/>
        <w:jc w:val="both"/>
        <w:rPr>
          <w:rFonts w:ascii="Arial" w:hAnsi="Arial" w:cs="Arial"/>
          <w:sz w:val="18"/>
        </w:rPr>
      </w:pPr>
      <w:r w:rsidRPr="00C54E37">
        <w:rPr>
          <w:rFonts w:ascii="Arial" w:hAnsi="Arial" w:cs="Arial"/>
          <w:sz w:val="18"/>
        </w:rPr>
        <w:t xml:space="preserve">Telefono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noProof/>
          <w:sz w:val="22"/>
          <w:szCs w:val="24"/>
        </w:rPr>
        <w:t xml:space="preserve"> </w:t>
      </w:r>
      <w:r w:rsidRPr="00C54E37">
        <w:rPr>
          <w:rFonts w:ascii="Arial" w:hAnsi="Arial" w:cs="Arial"/>
          <w:sz w:val="18"/>
        </w:rPr>
        <w:t xml:space="preserve">e-mail non pec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6EA5844C" w14:textId="77777777" w:rsidR="00BC3A57" w:rsidRPr="00C54E37" w:rsidRDefault="00BC3A57" w:rsidP="00BC3A57">
      <w:pPr>
        <w:autoSpaceDE w:val="0"/>
        <w:autoSpaceDN w:val="0"/>
        <w:adjustRightInd w:val="0"/>
        <w:jc w:val="both"/>
        <w:rPr>
          <w:rFonts w:ascii="Arial" w:hAnsi="Arial" w:cs="Arial"/>
          <w:sz w:val="14"/>
          <w:szCs w:val="16"/>
        </w:rPr>
      </w:pPr>
      <w:r w:rsidRPr="00C54E37">
        <w:rPr>
          <w:rFonts w:ascii="Arial" w:hAnsi="Arial" w:cs="Arial"/>
          <w:sz w:val="18"/>
        </w:rPr>
        <w:t xml:space="preserve">Sostituisce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r w:rsidRPr="00C54E37">
        <w:rPr>
          <w:rFonts w:ascii="Arial" w:hAnsi="Arial" w:cs="Arial"/>
          <w:b/>
          <w:noProof/>
          <w:sz w:val="22"/>
          <w:szCs w:val="24"/>
        </w:rPr>
        <w:t> </w:t>
      </w:r>
    </w:p>
    <w:p w14:paraId="5ED141A2" w14:textId="77777777" w:rsidR="00BC3A57" w:rsidRPr="00C54E37" w:rsidRDefault="00BC3A57" w:rsidP="00BC3A57">
      <w:pPr>
        <w:autoSpaceDE w:val="0"/>
        <w:autoSpaceDN w:val="0"/>
        <w:adjustRightInd w:val="0"/>
        <w:jc w:val="both"/>
        <w:rPr>
          <w:rFonts w:ascii="Arial" w:hAnsi="Arial" w:cs="Arial"/>
          <w:b/>
          <w:sz w:val="14"/>
          <w:szCs w:val="16"/>
        </w:rPr>
      </w:pPr>
      <w:r w:rsidRPr="00C54E37">
        <w:rPr>
          <w:rFonts w:ascii="Arial" w:hAnsi="Arial" w:cs="Arial"/>
          <w:b/>
          <w:sz w:val="14"/>
          <w:szCs w:val="16"/>
        </w:rPr>
        <w:t>(indicare, se del caso, il nominativo del punto istruttore sostituito)</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78"/>
      </w:tblGrid>
      <w:tr w:rsidR="00BC3A57" w:rsidRPr="00C54E37" w14:paraId="7B582088" w14:textId="77777777" w:rsidTr="00E16EB8">
        <w:trPr>
          <w:trHeight w:val="86"/>
        </w:trPr>
        <w:tc>
          <w:tcPr>
            <w:tcW w:w="9778" w:type="dxa"/>
            <w:tcBorders>
              <w:top w:val="single" w:sz="4" w:space="0" w:color="auto"/>
            </w:tcBorders>
          </w:tcPr>
          <w:p w14:paraId="1CCFBE98" w14:textId="77777777" w:rsidR="00BC3A57" w:rsidRPr="00C54E37" w:rsidRDefault="00BC3A57" w:rsidP="00BC3A57">
            <w:pPr>
              <w:jc w:val="center"/>
              <w:rPr>
                <w:rFonts w:ascii="Arial" w:hAnsi="Arial" w:cs="Arial"/>
                <w:sz w:val="18"/>
              </w:rPr>
            </w:pPr>
          </w:p>
          <w:p w14:paraId="68CF7F6B" w14:textId="77777777" w:rsidR="00BC3A57" w:rsidRPr="00C54E37" w:rsidRDefault="00BC3A57" w:rsidP="00BC3A57">
            <w:pPr>
              <w:jc w:val="center"/>
              <w:rPr>
                <w:rFonts w:ascii="Arial" w:hAnsi="Arial" w:cs="Arial"/>
                <w:sz w:val="18"/>
              </w:rPr>
            </w:pPr>
            <w:r w:rsidRPr="00C54E37">
              <w:rPr>
                <w:rFonts w:ascii="Arial" w:hAnsi="Arial" w:cs="Arial"/>
                <w:sz w:val="18"/>
              </w:rPr>
              <w:t xml:space="preserve">Prot. n.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sz w:val="24"/>
                <w:szCs w:val="24"/>
              </w:rPr>
              <w:t> </w:t>
            </w:r>
            <w:r w:rsidRPr="00C54E37">
              <w:rPr>
                <w:rFonts w:ascii="Arial" w:hAnsi="Arial" w:cs="Arial"/>
                <w:b/>
                <w:sz w:val="24"/>
                <w:szCs w:val="24"/>
              </w:rPr>
              <w:t> </w:t>
            </w:r>
            <w:r w:rsidRPr="00C54E37">
              <w:rPr>
                <w:rFonts w:ascii="Arial" w:hAnsi="Arial" w:cs="Arial"/>
                <w:b/>
                <w:sz w:val="24"/>
                <w:szCs w:val="24"/>
              </w:rPr>
              <w:t> </w:t>
            </w:r>
            <w:r w:rsidRPr="00C54E37">
              <w:rPr>
                <w:rFonts w:ascii="Arial" w:hAnsi="Arial" w:cs="Arial"/>
                <w:b/>
                <w:sz w:val="24"/>
                <w:szCs w:val="24"/>
              </w:rPr>
              <w:t> </w:t>
            </w:r>
            <w:r w:rsidRPr="00C54E37">
              <w:rPr>
                <w:rFonts w:ascii="Arial" w:hAnsi="Arial" w:cs="Arial"/>
                <w:b/>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 xml:space="preserve"> del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p>
        </w:tc>
      </w:tr>
      <w:tr w:rsidR="00BC3A57" w:rsidRPr="00C54E37" w14:paraId="316A7BA2" w14:textId="77777777" w:rsidTr="00E16EB8">
        <w:trPr>
          <w:trHeight w:val="86"/>
        </w:trPr>
        <w:tc>
          <w:tcPr>
            <w:tcW w:w="9778" w:type="dxa"/>
            <w:tcBorders>
              <w:bottom w:val="single" w:sz="4" w:space="0" w:color="auto"/>
            </w:tcBorders>
          </w:tcPr>
          <w:p w14:paraId="7EE4FA7D" w14:textId="77777777" w:rsidR="00BC3A57" w:rsidRPr="00C54E37" w:rsidRDefault="00BC3A57" w:rsidP="00BC3A57">
            <w:pPr>
              <w:jc w:val="center"/>
              <w:rPr>
                <w:rFonts w:ascii="Arial" w:hAnsi="Arial" w:cs="Arial"/>
                <w:b/>
                <w:sz w:val="14"/>
                <w:szCs w:val="16"/>
              </w:rPr>
            </w:pPr>
            <w:r w:rsidRPr="00C54E37">
              <w:rPr>
                <w:rFonts w:ascii="Arial" w:hAnsi="Arial" w:cs="Arial"/>
                <w:b/>
                <w:sz w:val="14"/>
                <w:szCs w:val="16"/>
              </w:rPr>
              <w:t>(Riservato all’Ente/Amministrazione richiedente)</w:t>
            </w:r>
          </w:p>
        </w:tc>
      </w:tr>
    </w:tbl>
    <w:p w14:paraId="5D15B0D2" w14:textId="77777777" w:rsidR="00BC3A57" w:rsidRPr="00C54E37" w:rsidRDefault="00BC3A57" w:rsidP="00BC3A57">
      <w:pPr>
        <w:rPr>
          <w:rFonts w:ascii="Arial" w:hAnsi="Arial" w:cs="Arial"/>
          <w:b/>
          <w:sz w:val="18"/>
        </w:rPr>
      </w:pPr>
    </w:p>
    <w:p w14:paraId="2178792D" w14:textId="77777777" w:rsidR="00FE2938" w:rsidRPr="00C54E37" w:rsidRDefault="00402B6A" w:rsidP="00AE621B">
      <w:pPr>
        <w:pStyle w:val="Normalelt"/>
        <w:spacing w:before="0" w:after="0" w:line="360" w:lineRule="auto"/>
        <w:contextualSpacing/>
        <w:jc w:val="center"/>
        <w:rPr>
          <w:rFonts w:cs="Arial"/>
          <w:b/>
          <w:sz w:val="20"/>
          <w:lang w:eastAsia="it-IT"/>
        </w:rPr>
      </w:pPr>
      <w:r w:rsidRPr="00C54E37">
        <w:rPr>
          <w:rFonts w:cs="Arial"/>
          <w:b/>
          <w:sz w:val="20"/>
          <w:lang w:eastAsia="it-IT"/>
        </w:rPr>
        <w:t>Per accettazione</w:t>
      </w:r>
    </w:p>
    <w:p w14:paraId="25CD8A6B" w14:textId="77777777" w:rsidR="00402B6A" w:rsidRPr="00C54E37" w:rsidRDefault="00402B6A" w:rsidP="00AE621B">
      <w:pPr>
        <w:pStyle w:val="Normalelt"/>
        <w:spacing w:before="0" w:after="0" w:line="360" w:lineRule="auto"/>
        <w:contextualSpacing/>
        <w:jc w:val="center"/>
        <w:rPr>
          <w:rFonts w:cs="Arial"/>
          <w:sz w:val="20"/>
          <w:lang w:eastAsia="it-IT"/>
        </w:rPr>
      </w:pPr>
      <w:r w:rsidRPr="00C54E37">
        <w:rPr>
          <w:rFonts w:cs="Arial"/>
          <w:sz w:val="20"/>
          <w:lang w:eastAsia="it-IT"/>
        </w:rPr>
        <w:t>(f.to digitalmente)</w:t>
      </w:r>
    </w:p>
    <w:p w14:paraId="5943E0E5" w14:textId="77777777" w:rsidR="00402B6A" w:rsidRPr="00C54E37" w:rsidRDefault="00402B6A" w:rsidP="00AE621B">
      <w:pPr>
        <w:pStyle w:val="Normalelt"/>
        <w:spacing w:before="0" w:after="0" w:line="360" w:lineRule="auto"/>
        <w:contextualSpacing/>
        <w:jc w:val="center"/>
        <w:rPr>
          <w:rFonts w:cs="Arial"/>
          <w:b/>
          <w:sz w:val="20"/>
          <w:highlight w:val="yellow"/>
          <w:lang w:eastAsia="it-IT"/>
        </w:rPr>
      </w:pPr>
    </w:p>
    <w:p w14:paraId="1C17899C" w14:textId="77777777" w:rsidR="00402B6A" w:rsidRPr="00C54E37" w:rsidRDefault="00402B6A" w:rsidP="00AE621B">
      <w:pPr>
        <w:pStyle w:val="Normalelt"/>
        <w:spacing w:before="0" w:after="0" w:line="360" w:lineRule="auto"/>
        <w:contextualSpacing/>
        <w:jc w:val="center"/>
        <w:rPr>
          <w:rFonts w:cs="Arial"/>
          <w:b/>
          <w:sz w:val="20"/>
          <w:lang w:eastAsia="it-IT"/>
        </w:rPr>
      </w:pPr>
    </w:p>
    <w:p w14:paraId="4E06E609" w14:textId="77777777" w:rsidR="00402B6A" w:rsidRPr="00C54E37" w:rsidRDefault="00402B6A" w:rsidP="00AE621B">
      <w:pPr>
        <w:pStyle w:val="Normalelt"/>
        <w:spacing w:before="0" w:after="0" w:line="360" w:lineRule="auto"/>
        <w:contextualSpacing/>
        <w:jc w:val="center"/>
        <w:rPr>
          <w:rFonts w:cs="Arial"/>
          <w:sz w:val="20"/>
          <w:lang w:eastAsia="it-IT"/>
        </w:rPr>
      </w:pPr>
      <w:r w:rsidRPr="00C54E37">
        <w:rPr>
          <w:rFonts w:cs="Arial"/>
          <w:sz w:val="20"/>
          <w:lang w:eastAsia="it-IT"/>
        </w:rPr>
        <w:t>Il Dirigente/Direttore Generale</w:t>
      </w:r>
    </w:p>
    <w:p w14:paraId="79B3C23B" w14:textId="77777777" w:rsidR="00402B6A" w:rsidRPr="00C54E37" w:rsidRDefault="00402B6A" w:rsidP="00402B6A">
      <w:pPr>
        <w:jc w:val="center"/>
        <w:rPr>
          <w:rFonts w:ascii="Arial" w:hAnsi="Arial" w:cs="Arial"/>
          <w:sz w:val="24"/>
          <w:lang w:eastAsia="ar-SA"/>
        </w:rPr>
      </w:pPr>
      <w:r w:rsidRPr="00C54E37">
        <w:rPr>
          <w:rFonts w:ascii="Arial" w:hAnsi="Arial" w:cs="Arial"/>
        </w:rPr>
        <w:t>___________________</w:t>
      </w:r>
    </w:p>
    <w:p w14:paraId="002F3EE8" w14:textId="77777777" w:rsidR="00402B6A" w:rsidRPr="00C54E37" w:rsidRDefault="00402B6A" w:rsidP="00AE621B">
      <w:pPr>
        <w:pStyle w:val="Normalelt"/>
        <w:spacing w:before="0" w:after="0" w:line="360" w:lineRule="auto"/>
        <w:contextualSpacing/>
        <w:jc w:val="center"/>
        <w:rPr>
          <w:rFonts w:cs="Arial"/>
          <w:sz w:val="20"/>
          <w:lang w:eastAsia="it-IT"/>
        </w:rPr>
      </w:pPr>
    </w:p>
    <w:p w14:paraId="2F8D0C4B" w14:textId="77777777" w:rsidR="00402B6A" w:rsidRPr="00C54E37" w:rsidRDefault="00402B6A" w:rsidP="00AE621B">
      <w:pPr>
        <w:pStyle w:val="Normalelt"/>
        <w:spacing w:before="0" w:after="0" w:line="360" w:lineRule="auto"/>
        <w:contextualSpacing/>
        <w:jc w:val="center"/>
        <w:rPr>
          <w:rFonts w:cs="Arial"/>
          <w:sz w:val="20"/>
          <w:lang w:eastAsia="it-IT"/>
        </w:rPr>
      </w:pPr>
    </w:p>
    <w:p w14:paraId="511D740F" w14:textId="77777777" w:rsidR="00402B6A" w:rsidRPr="00C54E37" w:rsidRDefault="00402B6A" w:rsidP="00AE621B">
      <w:pPr>
        <w:pStyle w:val="Normalelt"/>
        <w:spacing w:before="0" w:after="0" w:line="360" w:lineRule="auto"/>
        <w:contextualSpacing/>
        <w:jc w:val="center"/>
        <w:rPr>
          <w:rFonts w:cs="Arial"/>
          <w:sz w:val="20"/>
          <w:lang w:eastAsia="it-IT"/>
        </w:rPr>
      </w:pPr>
      <w:r w:rsidRPr="00C54E37">
        <w:rPr>
          <w:rFonts w:cs="Arial"/>
          <w:sz w:val="20"/>
          <w:lang w:eastAsia="it-IT"/>
        </w:rPr>
        <w:t>Il Responsabile unico del procedimento</w:t>
      </w:r>
    </w:p>
    <w:p w14:paraId="71FA515E" w14:textId="77777777" w:rsidR="00402B6A" w:rsidRPr="00C54E37" w:rsidRDefault="00402B6A" w:rsidP="00402B6A">
      <w:pPr>
        <w:jc w:val="center"/>
        <w:rPr>
          <w:rFonts w:ascii="Arial" w:hAnsi="Arial" w:cs="Arial"/>
        </w:rPr>
      </w:pPr>
      <w:r w:rsidRPr="00C54E37">
        <w:rPr>
          <w:rFonts w:ascii="Arial" w:hAnsi="Arial" w:cs="Arial"/>
        </w:rPr>
        <w:lastRenderedPageBreak/>
        <w:t>___________________</w:t>
      </w:r>
    </w:p>
    <w:sectPr w:rsidR="00402B6A" w:rsidRPr="00C54E37" w:rsidSect="00FC2866">
      <w:headerReference w:type="default" r:id="rId12"/>
      <w:footerReference w:type="default" r:id="rId13"/>
      <w:headerReference w:type="first" r:id="rId14"/>
      <w:footerReference w:type="first" r:id="rId15"/>
      <w:pgSz w:w="11906" w:h="16838"/>
      <w:pgMar w:top="1701" w:right="1134" w:bottom="1701" w:left="1134" w:header="284" w:footer="720" w:gutter="0"/>
      <w:cols w:space="720"/>
      <w:formProt w:val="0"/>
      <w:titlePg/>
      <w:docGrid w:linePitch="100" w:charSpace="4915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CB499C" w16cid:durableId="26FBB7DE"/>
  <w16cid:commentId w16cid:paraId="50D3BC37" w16cid:durableId="26FBAE84"/>
  <w16cid:commentId w16cid:paraId="6808A60C" w16cid:durableId="26FD0A12"/>
  <w16cid:commentId w16cid:paraId="65E85BF3" w16cid:durableId="26FBAE85"/>
  <w16cid:commentId w16cid:paraId="1E1C6E8B" w16cid:durableId="26FBBBC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D33CE" w14:textId="77777777" w:rsidR="00170A10" w:rsidRDefault="00170A10">
      <w:r>
        <w:separator/>
      </w:r>
    </w:p>
  </w:endnote>
  <w:endnote w:type="continuationSeparator" w:id="0">
    <w:p w14:paraId="56EE6663" w14:textId="77777777" w:rsidR="00170A10" w:rsidRDefault="00170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alatino">
    <w:panose1 w:val="00000000000000000000"/>
    <w:charset w:val="00"/>
    <w:family w:val="roman"/>
    <w:notTrueType/>
    <w:pitch w:val="variable"/>
    <w:sig w:usb0="00000003" w:usb1="00000000" w:usb2="00000000" w:usb3="00000000" w:csb0="00000001" w:csb1="00000000"/>
  </w:font>
  <w:font w:name="Futura Std Book">
    <w:altName w:val="Arial"/>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CBEC2" w14:textId="39775211" w:rsidR="00EA129E" w:rsidRDefault="00EA129E">
    <w:pPr>
      <w:pStyle w:val="Pidipagina"/>
      <w:tabs>
        <w:tab w:val="clear" w:pos="7939"/>
        <w:tab w:val="clear" w:pos="8789"/>
      </w:tabs>
      <w:spacing w:line="200" w:lineRule="exact"/>
      <w:jc w:val="center"/>
    </w:pPr>
    <w:r>
      <w:rPr>
        <w:rFonts w:ascii="Arial" w:hAnsi="Arial" w:cs="Arial"/>
        <w:i w:val="0"/>
        <w:sz w:val="16"/>
        <w:szCs w:val="16"/>
      </w:rPr>
      <w:t xml:space="preserve">Allegato A - Domanda di adesione </w:t>
    </w:r>
  </w:p>
  <w:p w14:paraId="44AEF9CF" w14:textId="79892F0D" w:rsidR="00EA129E" w:rsidRDefault="00EA129E">
    <w:pPr>
      <w:pStyle w:val="Pidipagina"/>
      <w:tabs>
        <w:tab w:val="clear" w:pos="7939"/>
        <w:tab w:val="clear" w:pos="8789"/>
      </w:tabs>
      <w:spacing w:line="200" w:lineRule="exact"/>
      <w:jc w:val="center"/>
    </w:pPr>
    <w:r>
      <w:rPr>
        <w:rStyle w:val="Numeropagina"/>
        <w:rFonts w:ascii="Arial" w:hAnsi="Arial" w:cs="Arial"/>
        <w:i w:val="0"/>
        <w:iCs w:val="0"/>
        <w:sz w:val="16"/>
        <w:szCs w:val="16"/>
      </w:rPr>
      <w:t xml:space="preserve">Pagina </w:t>
    </w:r>
    <w:r>
      <w:rPr>
        <w:rStyle w:val="Numeropagina"/>
        <w:rFonts w:ascii="Arial" w:hAnsi="Arial" w:cs="Arial"/>
        <w:i w:val="0"/>
        <w:iCs w:val="0"/>
        <w:sz w:val="16"/>
        <w:szCs w:val="16"/>
      </w:rPr>
      <w:fldChar w:fldCharType="begin"/>
    </w:r>
    <w:r>
      <w:rPr>
        <w:rStyle w:val="Numeropagina"/>
        <w:rFonts w:ascii="Arial" w:hAnsi="Arial" w:cs="Arial"/>
        <w:i w:val="0"/>
        <w:iCs w:val="0"/>
        <w:sz w:val="16"/>
        <w:szCs w:val="16"/>
      </w:rPr>
      <w:instrText>PAGE</w:instrText>
    </w:r>
    <w:r>
      <w:rPr>
        <w:rStyle w:val="Numeropagina"/>
        <w:rFonts w:ascii="Arial" w:hAnsi="Arial" w:cs="Arial"/>
        <w:i w:val="0"/>
        <w:iCs w:val="0"/>
        <w:sz w:val="16"/>
        <w:szCs w:val="16"/>
      </w:rPr>
      <w:fldChar w:fldCharType="separate"/>
    </w:r>
    <w:r w:rsidR="0024421C">
      <w:rPr>
        <w:rStyle w:val="Numeropagina"/>
        <w:rFonts w:ascii="Arial" w:hAnsi="Arial" w:cs="Arial"/>
        <w:i w:val="0"/>
        <w:iCs w:val="0"/>
        <w:noProof/>
        <w:sz w:val="16"/>
        <w:szCs w:val="16"/>
      </w:rPr>
      <w:t>2</w:t>
    </w:r>
    <w:r>
      <w:rPr>
        <w:rStyle w:val="Numeropagina"/>
        <w:rFonts w:ascii="Arial" w:hAnsi="Arial" w:cs="Arial"/>
        <w:i w:val="0"/>
        <w:iCs w:val="0"/>
        <w:sz w:val="16"/>
        <w:szCs w:val="16"/>
      </w:rPr>
      <w:fldChar w:fldCharType="end"/>
    </w:r>
    <w:r>
      <w:rPr>
        <w:rStyle w:val="Numeropagina"/>
        <w:rFonts w:ascii="Arial" w:hAnsi="Arial" w:cs="Arial"/>
        <w:i w:val="0"/>
        <w:iCs w:val="0"/>
        <w:sz w:val="16"/>
        <w:szCs w:val="16"/>
      </w:rPr>
      <w:t xml:space="preserve"> di </w:t>
    </w:r>
    <w:r>
      <w:rPr>
        <w:rStyle w:val="Numeropagina"/>
        <w:rFonts w:ascii="Arial" w:hAnsi="Arial" w:cs="Arial"/>
        <w:i w:val="0"/>
        <w:iCs w:val="0"/>
        <w:sz w:val="16"/>
        <w:szCs w:val="16"/>
      </w:rPr>
      <w:fldChar w:fldCharType="begin"/>
    </w:r>
    <w:r>
      <w:rPr>
        <w:rStyle w:val="Numeropagina"/>
        <w:rFonts w:ascii="Arial" w:hAnsi="Arial" w:cs="Arial"/>
        <w:i w:val="0"/>
        <w:iCs w:val="0"/>
        <w:sz w:val="16"/>
        <w:szCs w:val="16"/>
      </w:rPr>
      <w:instrText>NUMPAGES</w:instrText>
    </w:r>
    <w:r>
      <w:rPr>
        <w:rStyle w:val="Numeropagina"/>
        <w:rFonts w:ascii="Arial" w:hAnsi="Arial" w:cs="Arial"/>
        <w:i w:val="0"/>
        <w:iCs w:val="0"/>
        <w:sz w:val="16"/>
        <w:szCs w:val="16"/>
      </w:rPr>
      <w:fldChar w:fldCharType="separate"/>
    </w:r>
    <w:r w:rsidR="0024421C">
      <w:rPr>
        <w:rStyle w:val="Numeropagina"/>
        <w:rFonts w:ascii="Arial" w:hAnsi="Arial" w:cs="Arial"/>
        <w:i w:val="0"/>
        <w:iCs w:val="0"/>
        <w:noProof/>
        <w:sz w:val="16"/>
        <w:szCs w:val="16"/>
      </w:rPr>
      <w:t>10</w:t>
    </w:r>
    <w:r>
      <w:rPr>
        <w:rStyle w:val="Numeropagina"/>
        <w:rFonts w:ascii="Arial" w:hAnsi="Arial" w:cs="Arial"/>
        <w:i w:val="0"/>
        <w:iCs w:val="0"/>
        <w:sz w:val="16"/>
        <w:szCs w:val="16"/>
      </w:rPr>
      <w:fldChar w:fldCharType="end"/>
    </w:r>
  </w:p>
  <w:p w14:paraId="07B2522B" w14:textId="77777777" w:rsidR="00EA129E" w:rsidRDefault="00EA129E">
    <w:pPr>
      <w:pStyle w:val="Pidipagina"/>
      <w:tabs>
        <w:tab w:val="clear" w:pos="7939"/>
        <w:tab w:val="clear" w:pos="8789"/>
      </w:tabs>
      <w:spacing w:line="200" w:lineRule="exact"/>
      <w:jc w:val="center"/>
      <w:rPr>
        <w:rFonts w:ascii="Futura Std Book" w:hAnsi="Futura Std Book"/>
        <w:i w:val="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AA5E1" w14:textId="75BE22AE" w:rsidR="00EA129E" w:rsidRDefault="00EA129E">
    <w:pPr>
      <w:pStyle w:val="Pidipagina"/>
      <w:tabs>
        <w:tab w:val="clear" w:pos="7939"/>
        <w:tab w:val="clear" w:pos="8789"/>
      </w:tabs>
      <w:spacing w:line="200" w:lineRule="exact"/>
      <w:jc w:val="center"/>
      <w:rPr>
        <w:rFonts w:ascii="Arial" w:hAnsi="Arial" w:cs="Arial"/>
        <w:i w:val="0"/>
        <w:sz w:val="16"/>
        <w:szCs w:val="16"/>
      </w:rPr>
    </w:pPr>
    <w:r>
      <w:rPr>
        <w:rFonts w:ascii="Arial" w:hAnsi="Arial" w:cs="Arial"/>
        <w:i w:val="0"/>
        <w:sz w:val="16"/>
        <w:szCs w:val="16"/>
      </w:rPr>
      <w:t>Allegato A - Domanda di adesione</w:t>
    </w:r>
  </w:p>
  <w:p w14:paraId="091A6728" w14:textId="2E0EC5DC" w:rsidR="00EA129E" w:rsidRDefault="00EA129E">
    <w:pPr>
      <w:pStyle w:val="Pidipagina"/>
      <w:tabs>
        <w:tab w:val="clear" w:pos="7939"/>
        <w:tab w:val="clear" w:pos="8789"/>
      </w:tabs>
      <w:spacing w:line="200" w:lineRule="exact"/>
      <w:jc w:val="center"/>
    </w:pPr>
    <w:r>
      <w:rPr>
        <w:rStyle w:val="Numeropagina"/>
        <w:rFonts w:ascii="Arial" w:hAnsi="Arial" w:cs="Arial"/>
        <w:i w:val="0"/>
        <w:iCs w:val="0"/>
        <w:sz w:val="16"/>
        <w:szCs w:val="16"/>
      </w:rPr>
      <w:t xml:space="preserve">Pagina </w:t>
    </w:r>
    <w:r>
      <w:rPr>
        <w:rStyle w:val="Numeropagina"/>
        <w:rFonts w:ascii="Arial" w:hAnsi="Arial" w:cs="Arial"/>
        <w:i w:val="0"/>
        <w:iCs w:val="0"/>
        <w:sz w:val="16"/>
        <w:szCs w:val="16"/>
      </w:rPr>
      <w:fldChar w:fldCharType="begin"/>
    </w:r>
    <w:r>
      <w:rPr>
        <w:rStyle w:val="Numeropagina"/>
        <w:rFonts w:ascii="Arial" w:hAnsi="Arial" w:cs="Arial"/>
        <w:i w:val="0"/>
        <w:iCs w:val="0"/>
        <w:sz w:val="16"/>
        <w:szCs w:val="16"/>
      </w:rPr>
      <w:instrText>PAGE</w:instrText>
    </w:r>
    <w:r>
      <w:rPr>
        <w:rStyle w:val="Numeropagina"/>
        <w:rFonts w:ascii="Arial" w:hAnsi="Arial" w:cs="Arial"/>
        <w:i w:val="0"/>
        <w:iCs w:val="0"/>
        <w:sz w:val="16"/>
        <w:szCs w:val="16"/>
      </w:rPr>
      <w:fldChar w:fldCharType="separate"/>
    </w:r>
    <w:r w:rsidR="0024421C">
      <w:rPr>
        <w:rStyle w:val="Numeropagina"/>
        <w:rFonts w:ascii="Arial" w:hAnsi="Arial" w:cs="Arial"/>
        <w:i w:val="0"/>
        <w:iCs w:val="0"/>
        <w:noProof/>
        <w:sz w:val="16"/>
        <w:szCs w:val="16"/>
      </w:rPr>
      <w:t>1</w:t>
    </w:r>
    <w:r>
      <w:rPr>
        <w:rStyle w:val="Numeropagina"/>
        <w:rFonts w:ascii="Arial" w:hAnsi="Arial" w:cs="Arial"/>
        <w:i w:val="0"/>
        <w:iCs w:val="0"/>
        <w:sz w:val="16"/>
        <w:szCs w:val="16"/>
      </w:rPr>
      <w:fldChar w:fldCharType="end"/>
    </w:r>
    <w:r>
      <w:rPr>
        <w:rStyle w:val="Numeropagina"/>
        <w:rFonts w:ascii="Arial" w:hAnsi="Arial" w:cs="Arial"/>
        <w:i w:val="0"/>
        <w:iCs w:val="0"/>
        <w:sz w:val="16"/>
        <w:szCs w:val="16"/>
      </w:rPr>
      <w:t xml:space="preserve"> di </w:t>
    </w:r>
    <w:r>
      <w:rPr>
        <w:rStyle w:val="Numeropagina"/>
        <w:rFonts w:ascii="Arial" w:hAnsi="Arial" w:cs="Arial"/>
        <w:i w:val="0"/>
        <w:iCs w:val="0"/>
        <w:sz w:val="16"/>
        <w:szCs w:val="16"/>
      </w:rPr>
      <w:fldChar w:fldCharType="begin"/>
    </w:r>
    <w:r>
      <w:rPr>
        <w:rStyle w:val="Numeropagina"/>
        <w:rFonts w:ascii="Arial" w:hAnsi="Arial" w:cs="Arial"/>
        <w:i w:val="0"/>
        <w:iCs w:val="0"/>
        <w:sz w:val="16"/>
        <w:szCs w:val="16"/>
      </w:rPr>
      <w:instrText>NUMPAGES</w:instrText>
    </w:r>
    <w:r>
      <w:rPr>
        <w:rStyle w:val="Numeropagina"/>
        <w:rFonts w:ascii="Arial" w:hAnsi="Arial" w:cs="Arial"/>
        <w:i w:val="0"/>
        <w:iCs w:val="0"/>
        <w:sz w:val="16"/>
        <w:szCs w:val="16"/>
      </w:rPr>
      <w:fldChar w:fldCharType="separate"/>
    </w:r>
    <w:r w:rsidR="0024421C">
      <w:rPr>
        <w:rStyle w:val="Numeropagina"/>
        <w:rFonts w:ascii="Arial" w:hAnsi="Arial" w:cs="Arial"/>
        <w:i w:val="0"/>
        <w:iCs w:val="0"/>
        <w:noProof/>
        <w:sz w:val="16"/>
        <w:szCs w:val="16"/>
      </w:rPr>
      <w:t>10</w:t>
    </w:r>
    <w:r>
      <w:rPr>
        <w:rStyle w:val="Numeropagina"/>
        <w:rFonts w:ascii="Arial" w:hAnsi="Arial" w:cs="Arial"/>
        <w:i w:val="0"/>
        <w:iCs w:val="0"/>
        <w:sz w:val="16"/>
        <w:szCs w:val="16"/>
      </w:rPr>
      <w:fldChar w:fldCharType="end"/>
    </w:r>
  </w:p>
  <w:p w14:paraId="54F428C5" w14:textId="77777777" w:rsidR="00EA129E" w:rsidRDefault="00EA129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19CFB" w14:textId="77777777" w:rsidR="00170A10" w:rsidRDefault="00170A10">
      <w:r>
        <w:separator/>
      </w:r>
    </w:p>
  </w:footnote>
  <w:footnote w:type="continuationSeparator" w:id="0">
    <w:p w14:paraId="01179D78" w14:textId="77777777" w:rsidR="00170A10" w:rsidRDefault="00170A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01C63" w14:textId="77777777" w:rsidR="00EA129E" w:rsidRDefault="00EA129E">
    <w:pPr>
      <w:pStyle w:val="Intestazione"/>
      <w:tabs>
        <w:tab w:val="center" w:pos="4819"/>
        <w:tab w:val="right" w:pos="9639"/>
      </w:tabs>
      <w:jc w:val="left"/>
      <w:rPr>
        <w:rFonts w:ascii="Arial" w:hAnsi="Arial" w:cs="Arial"/>
        <w:sz w:val="18"/>
        <w:szCs w:val="18"/>
      </w:rPr>
    </w:pPr>
  </w:p>
  <w:p w14:paraId="322DF2CF" w14:textId="77777777" w:rsidR="00EA129E" w:rsidRDefault="00EA129E">
    <w:pPr>
      <w:pStyle w:val="Intestazione"/>
      <w:tabs>
        <w:tab w:val="center" w:pos="4819"/>
        <w:tab w:val="right" w:pos="9639"/>
      </w:tabs>
      <w:jc w:val="center"/>
      <w:rPr>
        <w:i w:val="0"/>
      </w:rPr>
    </w:pPr>
    <w:r>
      <w:rPr>
        <w:noProof/>
      </w:rPr>
      <w:drawing>
        <wp:inline distT="0" distB="0" distL="0" distR="0" wp14:anchorId="3C0E8C79" wp14:editId="152FE044">
          <wp:extent cx="1400175" cy="781050"/>
          <wp:effectExtent l="0" t="0" r="0" b="0"/>
          <wp:docPr id="1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781050"/>
                  </a:xfrm>
                  <a:prstGeom prst="rect">
                    <a:avLst/>
                  </a:prstGeom>
                  <a:noFill/>
                  <a:ln>
                    <a:noFill/>
                  </a:ln>
                </pic:spPr>
              </pic:pic>
            </a:graphicData>
          </a:graphic>
        </wp:inline>
      </w:drawing>
    </w:r>
  </w:p>
  <w:p w14:paraId="27C8B7F5" w14:textId="77777777" w:rsidR="00EA129E" w:rsidRDefault="00EA129E">
    <w:pPr>
      <w:pStyle w:val="DGServp1"/>
      <w:jc w:val="center"/>
      <w:rPr>
        <w:smallCaps/>
        <w:sz w:val="16"/>
        <w:szCs w:val="16"/>
      </w:rPr>
    </w:pPr>
    <w:r>
      <w:rPr>
        <w:smallCaps/>
        <w:sz w:val="16"/>
        <w:szCs w:val="16"/>
      </w:rPr>
      <w:t>PRESID</w:t>
    </w:r>
    <w:r>
      <w:rPr>
        <w:rFonts w:ascii="Arial" w:hAnsi="Arial" w:cs="Arial"/>
        <w:smallCaps/>
        <w:sz w:val="16"/>
        <w:szCs w:val="16"/>
      </w:rPr>
      <w:t>È</w:t>
    </w:r>
    <w:r>
      <w:rPr>
        <w:smallCaps/>
        <w:sz w:val="16"/>
        <w:szCs w:val="16"/>
      </w:rPr>
      <w:t>NTZIA</w:t>
    </w:r>
  </w:p>
  <w:p w14:paraId="5A45F3CA" w14:textId="77777777" w:rsidR="00EA129E" w:rsidRDefault="00EA129E">
    <w:pPr>
      <w:pStyle w:val="DGServp1"/>
      <w:jc w:val="center"/>
      <w:rPr>
        <w:smallCaps/>
        <w:sz w:val="16"/>
        <w:szCs w:val="16"/>
      </w:rPr>
    </w:pPr>
    <w:r>
      <w:rPr>
        <w:smallCaps/>
        <w:sz w:val="16"/>
        <w:szCs w:val="16"/>
      </w:rPr>
      <w:t>PRESIDENZA</w:t>
    </w:r>
  </w:p>
  <w:p w14:paraId="48A678A7" w14:textId="77777777" w:rsidR="00EA129E" w:rsidRDefault="00EA129E">
    <w:pPr>
      <w:pStyle w:val="Intestazione"/>
      <w:tabs>
        <w:tab w:val="center" w:pos="4819"/>
        <w:tab w:val="right" w:pos="9639"/>
      </w:tabs>
      <w:jc w:val="center"/>
      <w:rPr>
        <w:i w:val="0"/>
      </w:rPr>
    </w:pPr>
  </w:p>
  <w:p w14:paraId="356F8A91" w14:textId="77777777" w:rsidR="00EA129E" w:rsidRDefault="00EA129E">
    <w:pPr>
      <w:pStyle w:val="DGServp1"/>
      <w:rPr>
        <w:smallCaps/>
        <w:szCs w:val="18"/>
      </w:rPr>
    </w:pPr>
    <w:r>
      <w:rPr>
        <w:smallCaps/>
        <w:szCs w:val="18"/>
      </w:rPr>
      <w:t>Direzione Generale Centrale regionale di committenza</w:t>
    </w:r>
  </w:p>
  <w:p w14:paraId="1323A5BC" w14:textId="77777777" w:rsidR="00EA129E" w:rsidRDefault="00EA129E">
    <w:pPr>
      <w:pStyle w:val="DGServp1"/>
      <w:rPr>
        <w:smallCaps/>
        <w:szCs w:val="18"/>
      </w:rPr>
    </w:pPr>
    <w:r>
      <w:rPr>
        <w:smallCaps/>
        <w:szCs w:val="18"/>
      </w:rPr>
      <w:t>Servizio Lavori</w:t>
    </w:r>
  </w:p>
  <w:p w14:paraId="5999D498" w14:textId="77777777" w:rsidR="00EA129E" w:rsidRDefault="00EA129E">
    <w:pPr>
      <w:pStyle w:val="DGServp1"/>
      <w:rPr>
        <w:smallCaps/>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99376" w14:textId="77777777" w:rsidR="00EA129E" w:rsidRDefault="00EA129E">
    <w:pPr>
      <w:pStyle w:val="Intestazione"/>
      <w:jc w:val="center"/>
      <w:rPr>
        <w:rFonts w:ascii="Georgia" w:hAnsi="Georgia" w:cs="Arial"/>
        <w:b/>
        <w:i w:val="0"/>
        <w:color w:val="4F81BD" w:themeColor="accent1"/>
        <w:sz w:val="10"/>
        <w:szCs w:val="10"/>
      </w:rPr>
    </w:pPr>
    <w:r>
      <w:rPr>
        <w:noProof/>
      </w:rPr>
      <w:drawing>
        <wp:inline distT="0" distB="0" distL="0" distR="0" wp14:anchorId="68BB502A" wp14:editId="74FF55B0">
          <wp:extent cx="1400175" cy="781050"/>
          <wp:effectExtent l="0" t="0" r="0" b="0"/>
          <wp:docPr id="14"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781050"/>
                  </a:xfrm>
                  <a:prstGeom prst="rect">
                    <a:avLst/>
                  </a:prstGeom>
                  <a:noFill/>
                  <a:ln>
                    <a:noFill/>
                  </a:ln>
                </pic:spPr>
              </pic:pic>
            </a:graphicData>
          </a:graphic>
        </wp:inline>
      </w:drawing>
    </w:r>
  </w:p>
  <w:p w14:paraId="381ADABA" w14:textId="77777777" w:rsidR="00EA129E" w:rsidRDefault="00EA129E">
    <w:pPr>
      <w:pStyle w:val="DGServp1"/>
      <w:jc w:val="center"/>
      <w:rPr>
        <w:smallCaps/>
        <w:sz w:val="16"/>
        <w:szCs w:val="16"/>
      </w:rPr>
    </w:pPr>
    <w:r>
      <w:rPr>
        <w:smallCaps/>
        <w:sz w:val="16"/>
        <w:szCs w:val="16"/>
      </w:rPr>
      <w:t>PRESID</w:t>
    </w:r>
    <w:r>
      <w:rPr>
        <w:rFonts w:ascii="Arial" w:hAnsi="Arial" w:cs="Arial"/>
        <w:smallCaps/>
        <w:sz w:val="16"/>
        <w:szCs w:val="16"/>
      </w:rPr>
      <w:t>È</w:t>
    </w:r>
    <w:r>
      <w:rPr>
        <w:smallCaps/>
        <w:sz w:val="16"/>
        <w:szCs w:val="16"/>
      </w:rPr>
      <w:t>NTZIA</w:t>
    </w:r>
  </w:p>
  <w:p w14:paraId="7945E8A2" w14:textId="77777777" w:rsidR="00EA129E" w:rsidRDefault="00EA129E">
    <w:pPr>
      <w:pStyle w:val="DGServp1"/>
      <w:jc w:val="center"/>
      <w:rPr>
        <w:smallCaps/>
        <w:sz w:val="16"/>
        <w:szCs w:val="16"/>
      </w:rPr>
    </w:pPr>
    <w:r>
      <w:rPr>
        <w:smallCaps/>
        <w:sz w:val="16"/>
        <w:szCs w:val="16"/>
      </w:rPr>
      <w:t>PRESIDENZA</w:t>
    </w:r>
  </w:p>
  <w:p w14:paraId="09FA919B" w14:textId="77777777" w:rsidR="00EA129E" w:rsidRPr="002703C8" w:rsidRDefault="00EA129E" w:rsidP="000072DB">
    <w:pPr>
      <w:pStyle w:val="DGServp1"/>
      <w:rPr>
        <w:rFonts w:ascii="Arial" w:hAnsi="Arial" w:cs="Arial"/>
        <w:sz w:val="16"/>
        <w:szCs w:val="18"/>
      </w:rPr>
    </w:pPr>
    <w:r w:rsidRPr="002703C8">
      <w:rPr>
        <w:rFonts w:ascii="Arial" w:hAnsi="Arial" w:cs="Arial"/>
        <w:sz w:val="16"/>
        <w:szCs w:val="18"/>
      </w:rPr>
      <w:t>Direzione generale della Centrale Regionale di Committenza</w:t>
    </w:r>
  </w:p>
  <w:p w14:paraId="6CB0996F" w14:textId="77777777" w:rsidR="00EA129E" w:rsidRPr="002703C8" w:rsidRDefault="00170A10" w:rsidP="000072DB">
    <w:pPr>
      <w:pStyle w:val="DGServp1"/>
      <w:spacing w:before="120" w:line="360" w:lineRule="auto"/>
      <w:rPr>
        <w:rFonts w:ascii="Arial" w:hAnsi="Arial" w:cs="Arial"/>
        <w:sz w:val="16"/>
        <w:szCs w:val="18"/>
      </w:rPr>
    </w:pPr>
    <w:hyperlink r:id="rId2" w:history="1">
      <w:r w:rsidR="00EA129E" w:rsidRPr="002703C8">
        <w:rPr>
          <w:rFonts w:ascii="Arial" w:hAnsi="Arial" w:cs="Arial"/>
          <w:sz w:val="16"/>
          <w:szCs w:val="18"/>
        </w:rPr>
        <w:t xml:space="preserve">Servizio </w:t>
      </w:r>
      <w:r w:rsidR="00EA129E">
        <w:rPr>
          <w:rFonts w:ascii="Arial" w:hAnsi="Arial" w:cs="Arial"/>
          <w:sz w:val="16"/>
          <w:szCs w:val="18"/>
        </w:rPr>
        <w:t>Lavori</w:t>
      </w:r>
    </w:hyperlink>
  </w:p>
  <w:p w14:paraId="4DFB2505" w14:textId="77777777" w:rsidR="00EA129E" w:rsidRPr="00B80EAD" w:rsidRDefault="00EA129E">
    <w:pPr>
      <w:pStyle w:val="DGServp1"/>
      <w:rPr>
        <w:rFonts w:ascii="Arial" w:hAnsi="Arial" w:cs="Arial"/>
        <w:smallCaps/>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A00C26A"/>
    <w:lvl w:ilvl="0">
      <w:start w:val="1"/>
      <w:numFmt w:val="decimal"/>
      <w:lvlText w:val="%1."/>
      <w:lvlJc w:val="left"/>
      <w:pPr>
        <w:tabs>
          <w:tab w:val="num" w:pos="360"/>
        </w:tabs>
        <w:ind w:left="360" w:hanging="360"/>
      </w:pPr>
      <w:rPr>
        <w:rFonts w:cs="Times New Roman"/>
      </w:rPr>
    </w:lvl>
  </w:abstractNum>
  <w:abstractNum w:abstractNumId="1" w15:restartNumberingAfterBreak="0">
    <w:nsid w:val="FFFFFF89"/>
    <w:multiLevelType w:val="singleLevel"/>
    <w:tmpl w:val="B1E884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7439CA"/>
    <w:multiLevelType w:val="hybridMultilevel"/>
    <w:tmpl w:val="557E2E80"/>
    <w:lvl w:ilvl="0" w:tplc="42029E6A">
      <w:start w:val="1"/>
      <w:numFmt w:val="bullet"/>
      <w:lvlText w:val="-"/>
      <w:lvlJc w:val="left"/>
      <w:pPr>
        <w:tabs>
          <w:tab w:val="num" w:pos="720"/>
        </w:tabs>
        <w:ind w:left="720" w:hanging="360"/>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B53E6F"/>
    <w:multiLevelType w:val="hybridMultilevel"/>
    <w:tmpl w:val="3BE2C06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495A8E"/>
    <w:multiLevelType w:val="hybridMultilevel"/>
    <w:tmpl w:val="95A6734E"/>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97B6C85"/>
    <w:multiLevelType w:val="hybridMultilevel"/>
    <w:tmpl w:val="3BE2C06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0F736517"/>
    <w:multiLevelType w:val="hybridMultilevel"/>
    <w:tmpl w:val="3BE2C06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18C90AAE"/>
    <w:multiLevelType w:val="hybridMultilevel"/>
    <w:tmpl w:val="EF647D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CE3F39"/>
    <w:multiLevelType w:val="hybridMultilevel"/>
    <w:tmpl w:val="D51E96F6"/>
    <w:lvl w:ilvl="0" w:tplc="324052E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7C175D"/>
    <w:multiLevelType w:val="multilevel"/>
    <w:tmpl w:val="FAC026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6DA333D"/>
    <w:multiLevelType w:val="hybridMultilevel"/>
    <w:tmpl w:val="8950493C"/>
    <w:lvl w:ilvl="0" w:tplc="5C708DFE">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43B23340"/>
    <w:multiLevelType w:val="hybridMultilevel"/>
    <w:tmpl w:val="D9DC87F0"/>
    <w:lvl w:ilvl="0" w:tplc="010220E6">
      <w:start w:val="1"/>
      <w:numFmt w:val="bullet"/>
      <w:lvlText w:val=""/>
      <w:lvlJc w:val="left"/>
      <w:pPr>
        <w:tabs>
          <w:tab w:val="num" w:pos="720"/>
        </w:tabs>
        <w:ind w:left="720" w:hanging="360"/>
      </w:pPr>
      <w:rPr>
        <w:rFonts w:ascii="Symbol" w:hAnsi="Symbol" w:hint="default"/>
        <w:sz w:val="22"/>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D752CA"/>
    <w:multiLevelType w:val="multilevel"/>
    <w:tmpl w:val="C7C68C86"/>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3" w15:restartNumberingAfterBreak="0">
    <w:nsid w:val="56826FB8"/>
    <w:multiLevelType w:val="hybridMultilevel"/>
    <w:tmpl w:val="3BE2C06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57117431"/>
    <w:multiLevelType w:val="hybridMultilevel"/>
    <w:tmpl w:val="57B05316"/>
    <w:lvl w:ilvl="0" w:tplc="5C708DFE">
      <w:start w:val="1"/>
      <w:numFmt w:val="decimal"/>
      <w:lvlText w:val="%1."/>
      <w:lvlJc w:val="left"/>
      <w:pPr>
        <w:ind w:left="644"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5" w15:restartNumberingAfterBreak="0">
    <w:nsid w:val="59CC3034"/>
    <w:multiLevelType w:val="hybridMultilevel"/>
    <w:tmpl w:val="7A962D5A"/>
    <w:lvl w:ilvl="0" w:tplc="5C708DFE">
      <w:start w:val="1"/>
      <w:numFmt w:val="decimal"/>
      <w:lvlText w:val="%1."/>
      <w:lvlJc w:val="left"/>
      <w:pPr>
        <w:ind w:left="644"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633A7587"/>
    <w:multiLevelType w:val="multilevel"/>
    <w:tmpl w:val="91B2E97C"/>
    <w:lvl w:ilvl="0">
      <w:start w:val="1"/>
      <w:numFmt w:val="decimal"/>
      <w:lvlText w:val="%1."/>
      <w:lvlJc w:val="left"/>
      <w:pPr>
        <w:ind w:left="1080" w:hanging="360"/>
      </w:pPr>
      <w:rPr>
        <w:rFonts w:cs="Times New Roman" w:hint="default"/>
        <w:color w:val="auto"/>
      </w:rPr>
    </w:lvl>
    <w:lvl w:ilvl="1">
      <w:start w:val="4"/>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7" w15:restartNumberingAfterBreak="0">
    <w:nsid w:val="63AA46D6"/>
    <w:multiLevelType w:val="hybridMultilevel"/>
    <w:tmpl w:val="8CA4E9E4"/>
    <w:lvl w:ilvl="0" w:tplc="42029E6A">
      <w:start w:val="1"/>
      <w:numFmt w:val="bullet"/>
      <w:lvlText w:val="-"/>
      <w:lvlJc w:val="left"/>
      <w:pPr>
        <w:tabs>
          <w:tab w:val="num" w:pos="720"/>
        </w:tabs>
        <w:ind w:left="720" w:hanging="360"/>
      </w:pPr>
      <w:rPr>
        <w:rFonts w:ascii="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494690"/>
    <w:multiLevelType w:val="hybridMultilevel"/>
    <w:tmpl w:val="7A88422E"/>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B9B5BA3"/>
    <w:multiLevelType w:val="hybridMultilevel"/>
    <w:tmpl w:val="166A2F64"/>
    <w:lvl w:ilvl="0" w:tplc="5C708DFE">
      <w:start w:val="1"/>
      <w:numFmt w:val="decimal"/>
      <w:lvlText w:val="%1."/>
      <w:lvlJc w:val="left"/>
      <w:pPr>
        <w:ind w:left="644"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73490CF6"/>
    <w:multiLevelType w:val="hybridMultilevel"/>
    <w:tmpl w:val="2D8480AA"/>
    <w:lvl w:ilvl="0" w:tplc="5C708DFE">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7E9B4FD3"/>
    <w:multiLevelType w:val="hybridMultilevel"/>
    <w:tmpl w:val="A3B859F4"/>
    <w:lvl w:ilvl="0" w:tplc="44A83D86">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0"/>
  </w:num>
  <w:num w:numId="15">
    <w:abstractNumId w:val="9"/>
  </w:num>
  <w:num w:numId="16">
    <w:abstractNumId w:val="12"/>
  </w:num>
  <w:num w:numId="17">
    <w:abstractNumId w:val="16"/>
  </w:num>
  <w:num w:numId="18">
    <w:abstractNumId w:val="4"/>
  </w:num>
  <w:num w:numId="19">
    <w:abstractNumId w:val="2"/>
  </w:num>
  <w:num w:numId="20">
    <w:abstractNumId w:val="2"/>
  </w:num>
  <w:num w:numId="21">
    <w:abstractNumId w:val="14"/>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1"/>
  </w:num>
  <w:num w:numId="25">
    <w:abstractNumId w:val="18"/>
  </w:num>
  <w:num w:numId="26">
    <w:abstractNumId w:val="7"/>
  </w:num>
  <w:num w:numId="27">
    <w:abstractNumId w:val="5"/>
  </w:num>
  <w:num w:numId="28">
    <w:abstractNumId w:val="6"/>
  </w:num>
  <w:num w:numId="29">
    <w:abstractNumId w:val="3"/>
  </w:num>
  <w:num w:numId="30">
    <w:abstractNumId w:val="13"/>
  </w:num>
  <w:num w:numId="31">
    <w:abstractNumId w:val="20"/>
  </w:num>
  <w:num w:numId="32">
    <w:abstractNumId w:val="10"/>
  </w:num>
  <w:num w:numId="33">
    <w:abstractNumId w:val="19"/>
  </w:num>
  <w:num w:numId="34">
    <w:abstractNumId w:val="15"/>
  </w:num>
  <w:num w:numId="35">
    <w:abstractNumId w:val="21"/>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816"/>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5A6"/>
    <w:rsid w:val="000072DB"/>
    <w:rsid w:val="000228D7"/>
    <w:rsid w:val="000240A7"/>
    <w:rsid w:val="00050C1F"/>
    <w:rsid w:val="0007350B"/>
    <w:rsid w:val="000948F5"/>
    <w:rsid w:val="000B7B33"/>
    <w:rsid w:val="000D2284"/>
    <w:rsid w:val="00107701"/>
    <w:rsid w:val="00135B56"/>
    <w:rsid w:val="00135BD6"/>
    <w:rsid w:val="00141D37"/>
    <w:rsid w:val="00157BBE"/>
    <w:rsid w:val="0016520C"/>
    <w:rsid w:val="00167021"/>
    <w:rsid w:val="00170A10"/>
    <w:rsid w:val="00175609"/>
    <w:rsid w:val="00187786"/>
    <w:rsid w:val="00195539"/>
    <w:rsid w:val="001A4B86"/>
    <w:rsid w:val="001A6C05"/>
    <w:rsid w:val="001C29DC"/>
    <w:rsid w:val="001C4500"/>
    <w:rsid w:val="001C4949"/>
    <w:rsid w:val="001D476B"/>
    <w:rsid w:val="00222E65"/>
    <w:rsid w:val="00223111"/>
    <w:rsid w:val="00242424"/>
    <w:rsid w:val="0024421C"/>
    <w:rsid w:val="002576CF"/>
    <w:rsid w:val="00262F6E"/>
    <w:rsid w:val="00263353"/>
    <w:rsid w:val="00263938"/>
    <w:rsid w:val="002738B0"/>
    <w:rsid w:val="0027717C"/>
    <w:rsid w:val="00284F0E"/>
    <w:rsid w:val="00290C7A"/>
    <w:rsid w:val="00296355"/>
    <w:rsid w:val="002D0FA8"/>
    <w:rsid w:val="002D6377"/>
    <w:rsid w:val="002E68C4"/>
    <w:rsid w:val="002F21BF"/>
    <w:rsid w:val="00351088"/>
    <w:rsid w:val="00363A77"/>
    <w:rsid w:val="00370FEC"/>
    <w:rsid w:val="00395943"/>
    <w:rsid w:val="003C5A4B"/>
    <w:rsid w:val="003D43B7"/>
    <w:rsid w:val="00402B6A"/>
    <w:rsid w:val="004125DA"/>
    <w:rsid w:val="00447934"/>
    <w:rsid w:val="00456917"/>
    <w:rsid w:val="004B4A8A"/>
    <w:rsid w:val="00502C48"/>
    <w:rsid w:val="00511781"/>
    <w:rsid w:val="00522597"/>
    <w:rsid w:val="00524680"/>
    <w:rsid w:val="00526544"/>
    <w:rsid w:val="005274AC"/>
    <w:rsid w:val="00545319"/>
    <w:rsid w:val="00553E27"/>
    <w:rsid w:val="00556CB1"/>
    <w:rsid w:val="00582987"/>
    <w:rsid w:val="005964E6"/>
    <w:rsid w:val="0059662F"/>
    <w:rsid w:val="005A2481"/>
    <w:rsid w:val="005B39A8"/>
    <w:rsid w:val="005C4D70"/>
    <w:rsid w:val="005E575C"/>
    <w:rsid w:val="005F21B6"/>
    <w:rsid w:val="005F5F91"/>
    <w:rsid w:val="00605613"/>
    <w:rsid w:val="00606337"/>
    <w:rsid w:val="0061288D"/>
    <w:rsid w:val="00623207"/>
    <w:rsid w:val="00625F75"/>
    <w:rsid w:val="006A2BF4"/>
    <w:rsid w:val="006B6799"/>
    <w:rsid w:val="006F3933"/>
    <w:rsid w:val="00720468"/>
    <w:rsid w:val="00722C49"/>
    <w:rsid w:val="00724A5C"/>
    <w:rsid w:val="00725C70"/>
    <w:rsid w:val="00765005"/>
    <w:rsid w:val="007750D6"/>
    <w:rsid w:val="007917B1"/>
    <w:rsid w:val="007A3E77"/>
    <w:rsid w:val="007B7216"/>
    <w:rsid w:val="007B7318"/>
    <w:rsid w:val="007C2739"/>
    <w:rsid w:val="007C7549"/>
    <w:rsid w:val="007D4FFB"/>
    <w:rsid w:val="007E597C"/>
    <w:rsid w:val="008115A0"/>
    <w:rsid w:val="008140F6"/>
    <w:rsid w:val="008143B6"/>
    <w:rsid w:val="00817E71"/>
    <w:rsid w:val="00855A8F"/>
    <w:rsid w:val="00871B4F"/>
    <w:rsid w:val="00873707"/>
    <w:rsid w:val="008A169A"/>
    <w:rsid w:val="008C01F1"/>
    <w:rsid w:val="008C6DA3"/>
    <w:rsid w:val="008C794A"/>
    <w:rsid w:val="008F3415"/>
    <w:rsid w:val="00901D40"/>
    <w:rsid w:val="009154CE"/>
    <w:rsid w:val="0092039C"/>
    <w:rsid w:val="0092418A"/>
    <w:rsid w:val="00943EE5"/>
    <w:rsid w:val="009745C2"/>
    <w:rsid w:val="00986E25"/>
    <w:rsid w:val="0099508B"/>
    <w:rsid w:val="0099575C"/>
    <w:rsid w:val="009A1E95"/>
    <w:rsid w:val="009A3C57"/>
    <w:rsid w:val="009A4FDA"/>
    <w:rsid w:val="009A536D"/>
    <w:rsid w:val="009A60B8"/>
    <w:rsid w:val="009B1388"/>
    <w:rsid w:val="009C4BB0"/>
    <w:rsid w:val="009F1918"/>
    <w:rsid w:val="00A05200"/>
    <w:rsid w:val="00A06052"/>
    <w:rsid w:val="00A176FC"/>
    <w:rsid w:val="00A401D8"/>
    <w:rsid w:val="00A57A34"/>
    <w:rsid w:val="00A60814"/>
    <w:rsid w:val="00A81825"/>
    <w:rsid w:val="00AA69C0"/>
    <w:rsid w:val="00AB5548"/>
    <w:rsid w:val="00AC65C6"/>
    <w:rsid w:val="00AC7448"/>
    <w:rsid w:val="00AD0A81"/>
    <w:rsid w:val="00AE268F"/>
    <w:rsid w:val="00AE4A20"/>
    <w:rsid w:val="00AE621B"/>
    <w:rsid w:val="00AF0959"/>
    <w:rsid w:val="00AF5718"/>
    <w:rsid w:val="00B00AE8"/>
    <w:rsid w:val="00B00CB2"/>
    <w:rsid w:val="00B05556"/>
    <w:rsid w:val="00B500A7"/>
    <w:rsid w:val="00B73CA2"/>
    <w:rsid w:val="00B80EAD"/>
    <w:rsid w:val="00B9126E"/>
    <w:rsid w:val="00B97FD3"/>
    <w:rsid w:val="00BC3A57"/>
    <w:rsid w:val="00BD25A1"/>
    <w:rsid w:val="00BE0D2C"/>
    <w:rsid w:val="00BE1DA6"/>
    <w:rsid w:val="00BE2FB4"/>
    <w:rsid w:val="00BF1201"/>
    <w:rsid w:val="00BF7E16"/>
    <w:rsid w:val="00C04400"/>
    <w:rsid w:val="00C119F9"/>
    <w:rsid w:val="00C13288"/>
    <w:rsid w:val="00C161A5"/>
    <w:rsid w:val="00C26360"/>
    <w:rsid w:val="00C27640"/>
    <w:rsid w:val="00C43B6E"/>
    <w:rsid w:val="00C54E37"/>
    <w:rsid w:val="00C903E6"/>
    <w:rsid w:val="00C96831"/>
    <w:rsid w:val="00CA6FC7"/>
    <w:rsid w:val="00CE3F1C"/>
    <w:rsid w:val="00CF0DFD"/>
    <w:rsid w:val="00CF5560"/>
    <w:rsid w:val="00D064A2"/>
    <w:rsid w:val="00D10B3D"/>
    <w:rsid w:val="00D133E8"/>
    <w:rsid w:val="00D21B5C"/>
    <w:rsid w:val="00D94F19"/>
    <w:rsid w:val="00DA2E67"/>
    <w:rsid w:val="00DB0449"/>
    <w:rsid w:val="00DC1667"/>
    <w:rsid w:val="00DD0D71"/>
    <w:rsid w:val="00DD3144"/>
    <w:rsid w:val="00DE32CC"/>
    <w:rsid w:val="00DE64C7"/>
    <w:rsid w:val="00E037A2"/>
    <w:rsid w:val="00E134F5"/>
    <w:rsid w:val="00E16EB8"/>
    <w:rsid w:val="00E17EE4"/>
    <w:rsid w:val="00E3350E"/>
    <w:rsid w:val="00E401AD"/>
    <w:rsid w:val="00E51CEF"/>
    <w:rsid w:val="00E572EE"/>
    <w:rsid w:val="00E65FDD"/>
    <w:rsid w:val="00E72A89"/>
    <w:rsid w:val="00E73163"/>
    <w:rsid w:val="00E875A6"/>
    <w:rsid w:val="00E96C13"/>
    <w:rsid w:val="00EA129E"/>
    <w:rsid w:val="00EB6183"/>
    <w:rsid w:val="00EC6BE9"/>
    <w:rsid w:val="00ED1330"/>
    <w:rsid w:val="00ED712B"/>
    <w:rsid w:val="00ED7932"/>
    <w:rsid w:val="00EE1FE6"/>
    <w:rsid w:val="00EF5759"/>
    <w:rsid w:val="00EF7DDC"/>
    <w:rsid w:val="00F00AB5"/>
    <w:rsid w:val="00F043F3"/>
    <w:rsid w:val="00F07027"/>
    <w:rsid w:val="00F16099"/>
    <w:rsid w:val="00F307F3"/>
    <w:rsid w:val="00F32A6B"/>
    <w:rsid w:val="00F61D5A"/>
    <w:rsid w:val="00F8566D"/>
    <w:rsid w:val="00F96E1A"/>
    <w:rsid w:val="00FA1219"/>
    <w:rsid w:val="00FA47E1"/>
    <w:rsid w:val="00FC2866"/>
    <w:rsid w:val="00FD2DC9"/>
    <w:rsid w:val="00FD4089"/>
    <w:rsid w:val="00FE2938"/>
    <w:rsid w:val="00FE5598"/>
    <w:rsid w:val="00FF7F1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B5A105"/>
  <w14:defaultImageDpi w14:val="0"/>
  <w15:docId w15:val="{2D8C1199-9691-4EFA-9CB7-98ADA1364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testo1"/>
    <w:link w:val="Titolo1Carattere"/>
    <w:uiPriority w:val="9"/>
    <w:qFormat/>
    <w:pPr>
      <w:keepNext/>
      <w:keepLines/>
      <w:spacing w:before="240" w:after="240"/>
      <w:jc w:val="both"/>
      <w:outlineLvl w:val="0"/>
    </w:pPr>
    <w:rPr>
      <w:rFonts w:ascii="Bookman Old Style" w:hAnsi="Bookman Old Style"/>
      <w:b/>
      <w:bCs/>
      <w:caps/>
      <w:color w:val="0000FF"/>
      <w:sz w:val="24"/>
      <w:szCs w:val="24"/>
    </w:rPr>
  </w:style>
  <w:style w:type="paragraph" w:styleId="Titolo2">
    <w:name w:val="heading 2"/>
    <w:basedOn w:val="Normale"/>
    <w:next w:val="testo1"/>
    <w:link w:val="Titolo2Carattere"/>
    <w:uiPriority w:val="9"/>
    <w:qFormat/>
    <w:pPr>
      <w:keepNext/>
      <w:keepLines/>
      <w:spacing w:before="240" w:after="240"/>
      <w:jc w:val="both"/>
      <w:outlineLvl w:val="1"/>
    </w:pPr>
    <w:rPr>
      <w:rFonts w:ascii="Bookman Old Style" w:hAnsi="Bookman Old Style"/>
      <w:b/>
      <w:bCs/>
      <w:smallCaps/>
      <w:sz w:val="24"/>
      <w:szCs w:val="24"/>
    </w:rPr>
  </w:style>
  <w:style w:type="paragraph" w:styleId="Titolo3">
    <w:name w:val="heading 3"/>
    <w:basedOn w:val="Normale"/>
    <w:next w:val="testo1"/>
    <w:link w:val="Titolo3Carattere"/>
    <w:uiPriority w:val="9"/>
    <w:qFormat/>
    <w:pPr>
      <w:keepNext/>
      <w:keepLines/>
      <w:spacing w:before="240" w:after="240"/>
      <w:jc w:val="both"/>
      <w:outlineLvl w:val="2"/>
    </w:pPr>
    <w:rPr>
      <w:rFonts w:ascii="Bookman Old Style" w:hAnsi="Bookman Old Style"/>
      <w:b/>
      <w:bCs/>
      <w:caps/>
      <w:sz w:val="24"/>
      <w:szCs w:val="24"/>
    </w:rPr>
  </w:style>
  <w:style w:type="paragraph" w:styleId="Titolo4">
    <w:name w:val="heading 4"/>
    <w:basedOn w:val="Normale"/>
    <w:next w:val="testo3"/>
    <w:link w:val="Titolo4Carattere"/>
    <w:uiPriority w:val="9"/>
    <w:qFormat/>
    <w:pPr>
      <w:keepNext/>
      <w:widowControl w:val="0"/>
      <w:spacing w:before="120"/>
      <w:outlineLvl w:val="3"/>
    </w:pPr>
    <w:rPr>
      <w:rFonts w:ascii="Bookman Old Style" w:hAnsi="Bookman Old Style"/>
      <w:i/>
      <w:iCs/>
      <w:sz w:val="24"/>
      <w:szCs w:val="24"/>
    </w:rPr>
  </w:style>
  <w:style w:type="paragraph" w:styleId="Titolo5">
    <w:name w:val="heading 5"/>
    <w:basedOn w:val="Normale"/>
    <w:next w:val="testo3"/>
    <w:link w:val="Titolo5Carattere"/>
    <w:uiPriority w:val="9"/>
    <w:qFormat/>
    <w:pPr>
      <w:keepNext/>
      <w:spacing w:before="120" w:after="240"/>
      <w:outlineLvl w:val="4"/>
    </w:pPr>
    <w:rPr>
      <w:rFonts w:ascii="Bookman Old Style" w:hAnsi="Bookman Old Style"/>
      <w:i/>
      <w:iCs/>
      <w:sz w:val="24"/>
      <w:szCs w:val="24"/>
    </w:rPr>
  </w:style>
  <w:style w:type="paragraph" w:styleId="Titolo6">
    <w:name w:val="heading 6"/>
    <w:basedOn w:val="Normale"/>
    <w:next w:val="testo3"/>
    <w:link w:val="Titolo6Carattere"/>
    <w:uiPriority w:val="9"/>
    <w:qFormat/>
    <w:pPr>
      <w:keepNext/>
      <w:spacing w:after="240"/>
      <w:jc w:val="both"/>
      <w:outlineLvl w:val="5"/>
    </w:pPr>
    <w:rPr>
      <w:rFonts w:ascii="Bookman Old Style" w:hAnsi="Bookman Old Style"/>
      <w:i/>
      <w:iCs/>
      <w:sz w:val="24"/>
      <w:szCs w:val="24"/>
    </w:rPr>
  </w:style>
  <w:style w:type="paragraph" w:styleId="Titolo7">
    <w:name w:val="heading 7"/>
    <w:basedOn w:val="Normale"/>
    <w:next w:val="Rientronormale"/>
    <w:link w:val="Titolo7Carattere"/>
    <w:uiPriority w:val="9"/>
    <w:qFormat/>
    <w:pPr>
      <w:jc w:val="both"/>
      <w:outlineLvl w:val="6"/>
    </w:pPr>
    <w:rPr>
      <w:i/>
      <w:iCs/>
    </w:rPr>
  </w:style>
  <w:style w:type="paragraph" w:styleId="Titolo8">
    <w:name w:val="heading 8"/>
    <w:basedOn w:val="Normale"/>
    <w:next w:val="Rientronormale"/>
    <w:link w:val="Titolo8Carattere"/>
    <w:uiPriority w:val="9"/>
    <w:qFormat/>
    <w:pPr>
      <w:jc w:val="both"/>
      <w:outlineLvl w:val="7"/>
    </w:pPr>
    <w:rPr>
      <w:i/>
      <w:iCs/>
    </w:rPr>
  </w:style>
  <w:style w:type="paragraph" w:styleId="Titolo9">
    <w:name w:val="heading 9"/>
    <w:basedOn w:val="Normale"/>
    <w:next w:val="Rientronormale"/>
    <w:link w:val="Titolo9Carattere"/>
    <w:uiPriority w:val="9"/>
    <w:qFormat/>
    <w:pPr>
      <w:jc w:val="both"/>
      <w:outlineLvl w:val="8"/>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locked/>
    <w:rPr>
      <w:rFonts w:ascii="Bookman Old Style" w:hAnsi="Bookman Old Style" w:cs="Times New Roman"/>
      <w:b/>
      <w:bCs/>
      <w:caps/>
      <w:color w:val="0000FF"/>
      <w:sz w:val="24"/>
      <w:szCs w:val="24"/>
    </w:rPr>
  </w:style>
  <w:style w:type="character" w:customStyle="1" w:styleId="Titolo2Carattere">
    <w:name w:val="Titolo 2 Carattere"/>
    <w:basedOn w:val="Carpredefinitoparagrafo"/>
    <w:link w:val="Titolo2"/>
    <w:uiPriority w:val="9"/>
    <w:qFormat/>
    <w:locked/>
    <w:rPr>
      <w:rFonts w:ascii="Bookman Old Style" w:hAnsi="Bookman Old Style" w:cs="Times New Roman"/>
      <w:b/>
      <w:bCs/>
      <w:smallCaps/>
      <w:sz w:val="24"/>
      <w:szCs w:val="24"/>
    </w:rPr>
  </w:style>
  <w:style w:type="character" w:customStyle="1" w:styleId="Titolo3Carattere">
    <w:name w:val="Titolo 3 Carattere"/>
    <w:basedOn w:val="Carpredefinitoparagrafo"/>
    <w:link w:val="Titolo3"/>
    <w:uiPriority w:val="9"/>
    <w:qFormat/>
    <w:locked/>
    <w:rPr>
      <w:rFonts w:ascii="Bookman Old Style" w:hAnsi="Bookman Old Style" w:cs="Times New Roman"/>
      <w:b/>
      <w:bCs/>
      <w:caps/>
      <w:sz w:val="24"/>
      <w:szCs w:val="24"/>
    </w:rPr>
  </w:style>
  <w:style w:type="character" w:customStyle="1" w:styleId="Titolo4Carattere">
    <w:name w:val="Titolo 4 Carattere"/>
    <w:basedOn w:val="Carpredefinitoparagrafo"/>
    <w:link w:val="Titolo4"/>
    <w:uiPriority w:val="9"/>
    <w:qFormat/>
    <w:locked/>
    <w:rPr>
      <w:rFonts w:ascii="Bookman Old Style" w:hAnsi="Bookman Old Style" w:cs="Times New Roman"/>
      <w:i/>
      <w:iCs/>
      <w:sz w:val="24"/>
      <w:szCs w:val="24"/>
    </w:rPr>
  </w:style>
  <w:style w:type="character" w:customStyle="1" w:styleId="Titolo5Carattere">
    <w:name w:val="Titolo 5 Carattere"/>
    <w:basedOn w:val="Carpredefinitoparagrafo"/>
    <w:link w:val="Titolo5"/>
    <w:uiPriority w:val="9"/>
    <w:qFormat/>
    <w:locked/>
    <w:rPr>
      <w:rFonts w:ascii="Bookman Old Style" w:hAnsi="Bookman Old Style" w:cs="Times New Roman"/>
      <w:i/>
      <w:iCs/>
      <w:sz w:val="24"/>
      <w:szCs w:val="24"/>
    </w:rPr>
  </w:style>
  <w:style w:type="character" w:customStyle="1" w:styleId="Titolo6Carattere">
    <w:name w:val="Titolo 6 Carattere"/>
    <w:basedOn w:val="Carpredefinitoparagrafo"/>
    <w:link w:val="Titolo6"/>
    <w:uiPriority w:val="9"/>
    <w:qFormat/>
    <w:locked/>
    <w:rPr>
      <w:rFonts w:ascii="Bookman Old Style" w:hAnsi="Bookman Old Style" w:cs="Times New Roman"/>
      <w:i/>
      <w:iCs/>
      <w:sz w:val="24"/>
      <w:szCs w:val="24"/>
    </w:rPr>
  </w:style>
  <w:style w:type="character" w:customStyle="1" w:styleId="Titolo7Carattere">
    <w:name w:val="Titolo 7 Carattere"/>
    <w:basedOn w:val="Carpredefinitoparagrafo"/>
    <w:link w:val="Titolo7"/>
    <w:uiPriority w:val="9"/>
    <w:qFormat/>
    <w:locked/>
    <w:rPr>
      <w:rFonts w:cs="Times New Roman"/>
      <w:i/>
      <w:iCs/>
    </w:rPr>
  </w:style>
  <w:style w:type="character" w:customStyle="1" w:styleId="Titolo8Carattere">
    <w:name w:val="Titolo 8 Carattere"/>
    <w:basedOn w:val="Carpredefinitoparagrafo"/>
    <w:link w:val="Titolo8"/>
    <w:uiPriority w:val="9"/>
    <w:qFormat/>
    <w:locked/>
    <w:rPr>
      <w:rFonts w:cs="Times New Roman"/>
      <w:i/>
      <w:iCs/>
    </w:rPr>
  </w:style>
  <w:style w:type="character" w:customStyle="1" w:styleId="Titolo9Carattere">
    <w:name w:val="Titolo 9 Carattere"/>
    <w:basedOn w:val="Carpredefinitoparagrafo"/>
    <w:link w:val="Titolo9"/>
    <w:uiPriority w:val="9"/>
    <w:qFormat/>
    <w:locked/>
    <w:rPr>
      <w:rFonts w:cs="Times New Roman"/>
      <w:i/>
      <w:iCs/>
    </w:rPr>
  </w:style>
  <w:style w:type="character" w:customStyle="1" w:styleId="Richiamoallanotaapidipagina">
    <w:name w:val="Richiamo alla nota a piè di pagina"/>
    <w:rPr>
      <w:sz w:val="16"/>
      <w:vertAlign w:val="superscript"/>
    </w:rPr>
  </w:style>
  <w:style w:type="character" w:customStyle="1" w:styleId="FootnoteCharacters">
    <w:name w:val="Footnote Characters"/>
    <w:uiPriority w:val="99"/>
    <w:semiHidden/>
    <w:qFormat/>
    <w:rPr>
      <w:sz w:val="16"/>
    </w:rPr>
  </w:style>
  <w:style w:type="character" w:styleId="Numeropagina">
    <w:name w:val="page number"/>
    <w:basedOn w:val="Carpredefinitoparagrafo"/>
    <w:uiPriority w:val="99"/>
    <w:qFormat/>
    <w:rPr>
      <w:rFonts w:cs="Times New Roman"/>
    </w:rPr>
  </w:style>
  <w:style w:type="character" w:customStyle="1" w:styleId="CollegamentoInternet">
    <w:name w:val="Collegamento Internet"/>
    <w:uiPriority w:val="99"/>
    <w:rPr>
      <w:color w:val="0000FF"/>
      <w:u w:val="single"/>
    </w:rPr>
  </w:style>
  <w:style w:type="character" w:customStyle="1" w:styleId="IntestazioneCarattere">
    <w:name w:val="Intestazione Carattere"/>
    <w:link w:val="Intestazione"/>
    <w:uiPriority w:val="99"/>
    <w:qFormat/>
    <w:locked/>
    <w:rPr>
      <w:i/>
      <w:sz w:val="22"/>
    </w:rPr>
  </w:style>
  <w:style w:type="character" w:customStyle="1" w:styleId="CorpodeltestoCarattere">
    <w:name w:val="Corpo del testo Carattere"/>
    <w:link w:val="Corpodeltesto1"/>
    <w:uiPriority w:val="99"/>
    <w:qFormat/>
    <w:locked/>
    <w:rPr>
      <w:sz w:val="24"/>
    </w:rPr>
  </w:style>
  <w:style w:type="character" w:customStyle="1" w:styleId="CTestoCarattere">
    <w:name w:val="CTesto Carattere"/>
    <w:link w:val="CTesto"/>
    <w:qFormat/>
    <w:locked/>
    <w:rPr>
      <w:rFonts w:ascii="Arial" w:hAnsi="Arial"/>
      <w:sz w:val="24"/>
      <w:lang w:val="x-none" w:eastAsia="ar-SA" w:bidi="ar-SA"/>
    </w:rPr>
  </w:style>
  <w:style w:type="character" w:customStyle="1" w:styleId="PidipaginaCarattere">
    <w:name w:val="Piè di pagina Carattere"/>
    <w:basedOn w:val="Carpredefinitoparagrafo"/>
    <w:link w:val="Pidipagina"/>
    <w:qFormat/>
    <w:locked/>
    <w:rPr>
      <w:rFonts w:cs="Times New Roman"/>
      <w:i/>
      <w:iCs/>
      <w:sz w:val="22"/>
      <w:szCs w:val="22"/>
    </w:rPr>
  </w:style>
  <w:style w:type="character" w:customStyle="1" w:styleId="TestonotaapidipaginaCarattere">
    <w:name w:val="Testo nota a piè di pagina Carattere"/>
    <w:basedOn w:val="Carpredefinitoparagrafo"/>
    <w:uiPriority w:val="99"/>
    <w:semiHidden/>
    <w:qFormat/>
    <w:rPr>
      <w:rFonts w:cs="Times New Roman"/>
      <w:sz w:val="22"/>
      <w:szCs w:val="22"/>
    </w:rPr>
  </w:style>
  <w:style w:type="character" w:customStyle="1" w:styleId="NotaapidipaginaCarattere">
    <w:name w:val="Nota a piè di pagina Carattere"/>
    <w:link w:val="Testonotaapidipagina1"/>
    <w:qFormat/>
    <w:locked/>
    <w:rPr>
      <w:sz w:val="22"/>
    </w:rPr>
  </w:style>
  <w:style w:type="character" w:customStyle="1" w:styleId="paragrafostandardCarattere">
    <w:name w:val="paragrafo standard Carattere"/>
    <w:qFormat/>
    <w:rPr>
      <w:rFonts w:ascii="Arial" w:hAnsi="Arial"/>
      <w:lang w:val="it-IT" w:eastAsia="ar-SA" w:bidi="ar-SA"/>
    </w:rPr>
  </w:style>
  <w:style w:type="character" w:customStyle="1" w:styleId="TestocommentoCarattere">
    <w:name w:val="Testo commento Carattere"/>
    <w:basedOn w:val="Carpredefinitoparagrafo"/>
    <w:link w:val="Testocommento"/>
    <w:qFormat/>
    <w:locked/>
    <w:rPr>
      <w:rFonts w:cs="Times New Roman"/>
      <w:sz w:val="24"/>
      <w:szCs w:val="24"/>
      <w:lang w:val="x-none" w:eastAsia="ar-SA" w:bidi="ar-SA"/>
    </w:rPr>
  </w:style>
  <w:style w:type="character" w:styleId="Rimandocommento">
    <w:name w:val="annotation reference"/>
    <w:basedOn w:val="Carpredefinitoparagrafo"/>
    <w:uiPriority w:val="99"/>
    <w:qFormat/>
    <w:rPr>
      <w:rFonts w:cs="Times New Roman"/>
      <w:sz w:val="16"/>
    </w:rPr>
  </w:style>
  <w:style w:type="character" w:customStyle="1" w:styleId="TestofumettoCarattere">
    <w:name w:val="Testo fumetto Carattere"/>
    <w:basedOn w:val="Carpredefinitoparagrafo"/>
    <w:link w:val="Testofumetto"/>
    <w:qFormat/>
    <w:locked/>
    <w:rPr>
      <w:rFonts w:ascii="Tahoma" w:hAnsi="Tahoma" w:cs="Tahoma"/>
      <w:sz w:val="16"/>
      <w:szCs w:val="16"/>
    </w:rPr>
  </w:style>
  <w:style w:type="character" w:customStyle="1" w:styleId="apple-style-span">
    <w:name w:val="apple-style-span"/>
    <w:qFormat/>
  </w:style>
  <w:style w:type="character" w:customStyle="1" w:styleId="SoggettocommentoCarattere">
    <w:name w:val="Soggetto commento Carattere"/>
    <w:basedOn w:val="TestocommentoCarattere"/>
    <w:link w:val="Soggettocommento"/>
    <w:qFormat/>
    <w:locked/>
    <w:rPr>
      <w:rFonts w:cs="Times New Roman"/>
      <w:b/>
      <w:bCs/>
      <w:sz w:val="24"/>
      <w:szCs w:val="24"/>
      <w:lang w:val="x-none" w:eastAsia="ar-SA" w:bidi="ar-SA"/>
    </w:rPr>
  </w:style>
  <w:style w:type="character" w:styleId="Collegamentovisitato">
    <w:name w:val="FollowedHyperlink"/>
    <w:basedOn w:val="Carpredefinitoparagrafo"/>
    <w:uiPriority w:val="99"/>
    <w:qFormat/>
    <w:rPr>
      <w:rFonts w:cs="Times New Roman"/>
      <w:color w:val="800080"/>
      <w:u w:val="single"/>
    </w:rPr>
  </w:style>
  <w:style w:type="character" w:customStyle="1" w:styleId="IntestazioneCarattere1">
    <w:name w:val="Intestazione Carattere1"/>
    <w:basedOn w:val="Carpredefinitoparagrafo"/>
    <w:uiPriority w:val="99"/>
    <w:semiHidden/>
    <w:qFormat/>
    <w:locked/>
    <w:rPr>
      <w:rFonts w:ascii="Arial" w:hAnsi="Arial" w:cs="Arial"/>
      <w:sz w:val="24"/>
      <w:szCs w:val="24"/>
      <w:lang w:val="x-none" w:eastAsia="ar-SA" w:bidi="ar-SA"/>
    </w:rPr>
  </w:style>
  <w:style w:type="character" w:customStyle="1" w:styleId="NormaleltCarattere">
    <w:name w:val="Normale lt Carattere"/>
    <w:link w:val="Normalelt"/>
    <w:uiPriority w:val="99"/>
    <w:qFormat/>
    <w:locked/>
    <w:rPr>
      <w:rFonts w:ascii="Arial" w:hAnsi="Arial"/>
      <w:sz w:val="24"/>
      <w:lang w:val="x-none" w:eastAsia="ar-SA" w:bidi="ar-SA"/>
    </w:rPr>
  </w:style>
  <w:style w:type="character" w:customStyle="1" w:styleId="RientrocorpodeltestoCarattere">
    <w:name w:val="Rientro corpo del testo Carattere"/>
    <w:basedOn w:val="Carpredefinitoparagrafo"/>
    <w:link w:val="Rientrocorpodeltesto"/>
    <w:qFormat/>
    <w:locked/>
    <w:rPr>
      <w:rFonts w:ascii="Bookman Old Style" w:hAnsi="Bookman Old Style" w:cs="Times New Roman"/>
      <w:sz w:val="24"/>
      <w:szCs w:val="24"/>
    </w:rPr>
  </w:style>
  <w:style w:type="character" w:customStyle="1" w:styleId="Corpodeltesto2Carattere">
    <w:name w:val="Corpo del testo 2 Carattere"/>
    <w:basedOn w:val="Carpredefinitoparagrafo"/>
    <w:link w:val="Corpodeltesto2"/>
    <w:qFormat/>
    <w:locked/>
    <w:rPr>
      <w:rFonts w:ascii="Arial" w:hAnsi="Arial" w:cs="Arial"/>
      <w:color w:val="800000"/>
      <w:sz w:val="22"/>
      <w:szCs w:val="22"/>
    </w:rPr>
  </w:style>
  <w:style w:type="character" w:customStyle="1" w:styleId="Corpodeltesto3Carattere">
    <w:name w:val="Corpo del testo 3 Carattere"/>
    <w:basedOn w:val="Carpredefinitoparagrafo"/>
    <w:link w:val="Corpodeltesto3"/>
    <w:qFormat/>
    <w:locked/>
    <w:rPr>
      <w:rFonts w:ascii="Bookman Old Style" w:hAnsi="Bookman Old Style" w:cs="Times New Roman"/>
      <w:color w:val="000000"/>
      <w:sz w:val="24"/>
      <w:szCs w:val="24"/>
    </w:rPr>
  </w:style>
  <w:style w:type="character" w:customStyle="1" w:styleId="MappadocumentoCarattere">
    <w:name w:val="Mappa documento Carattere"/>
    <w:basedOn w:val="Carpredefinitoparagrafo"/>
    <w:link w:val="Mappadocumento"/>
    <w:qFormat/>
    <w:locked/>
    <w:rPr>
      <w:rFonts w:ascii="Tahoma" w:hAnsi="Tahoma" w:cs="Times New Roman"/>
      <w:sz w:val="16"/>
      <w:szCs w:val="16"/>
    </w:rPr>
  </w:style>
  <w:style w:type="character" w:customStyle="1" w:styleId="Enfasi">
    <w:name w:val="Enfasi"/>
    <w:qFormat/>
    <w:rPr>
      <w:i/>
    </w:rPr>
  </w:style>
  <w:style w:type="character" w:customStyle="1" w:styleId="title16red">
    <w:name w:val="title16 red"/>
    <w:basedOn w:val="Carpredefinitoparagrafo"/>
    <w:uiPriority w:val="99"/>
    <w:qFormat/>
    <w:rPr>
      <w:rFonts w:cs="Times New Roman"/>
    </w:rPr>
  </w:style>
  <w:style w:type="character" w:styleId="Enfasigrassetto">
    <w:name w:val="Strong"/>
    <w:basedOn w:val="Carpredefinitoparagrafo"/>
    <w:uiPriority w:val="22"/>
    <w:qFormat/>
    <w:rPr>
      <w:rFonts w:cs="Times New Roman"/>
      <w:b/>
    </w:rPr>
  </w:style>
  <w:style w:type="character" w:customStyle="1" w:styleId="CorpotestoCarattere">
    <w:name w:val="Corpo testo Carattere"/>
    <w:basedOn w:val="Carpredefinitoparagrafo"/>
    <w:link w:val="Corpotesto"/>
    <w:uiPriority w:val="99"/>
    <w:qFormat/>
    <w:locked/>
    <w:rPr>
      <w:rFonts w:cs="Times New Roman"/>
      <w:sz w:val="24"/>
      <w:szCs w:val="24"/>
    </w:rPr>
  </w:style>
  <w:style w:type="character" w:customStyle="1" w:styleId="ParagrafoelencoCarattere">
    <w:name w:val="Paragrafo elenco Carattere"/>
    <w:link w:val="Paragrafoelenco"/>
    <w:uiPriority w:val="34"/>
    <w:qFormat/>
    <w:locked/>
  </w:style>
  <w:style w:type="character" w:customStyle="1" w:styleId="apple-converted-space">
    <w:name w:val="apple-converted-space"/>
    <w:basedOn w:val="Carpredefinitoparagrafo"/>
    <w:qFormat/>
    <w:rPr>
      <w:rFonts w:cs="Times New Roman"/>
    </w:rPr>
  </w:style>
  <w:style w:type="character" w:customStyle="1" w:styleId="WW8Num3z4">
    <w:name w:val="WW8Num3z4"/>
    <w:qFormat/>
  </w:style>
  <w:style w:type="character" w:customStyle="1" w:styleId="WW8Num25z1">
    <w:name w:val="WW8Num25z1"/>
    <w:uiPriority w:val="99"/>
    <w:qFormat/>
    <w:rPr>
      <w:rFonts w:ascii="Courier New" w:hAnsi="Courier New"/>
    </w:rPr>
  </w:style>
  <w:style w:type="character" w:styleId="Testosegnaposto">
    <w:name w:val="Placeholder Text"/>
    <w:basedOn w:val="Carpredefinitoparagrafo"/>
    <w:uiPriority w:val="99"/>
    <w:semiHidden/>
    <w:qFormat/>
    <w:rPr>
      <w:rFonts w:cs="Times New Roman"/>
      <w:color w:val="808080"/>
    </w:rPr>
  </w:style>
  <w:style w:type="character" w:customStyle="1" w:styleId="ListLabel1">
    <w:name w:val="ListLabel 1"/>
    <w:qFormat/>
    <w:rPr>
      <w:rFonts w:eastAsia="Times New Roman"/>
    </w:rPr>
  </w:style>
  <w:style w:type="character" w:customStyle="1" w:styleId="ListLabel2">
    <w:name w:val="ListLabel 2"/>
    <w:qFormat/>
    <w:rPr>
      <w:b/>
    </w:rPr>
  </w:style>
  <w:style w:type="character" w:customStyle="1" w:styleId="ListLabel3">
    <w:name w:val="ListLabel 3"/>
    <w:qFormat/>
  </w:style>
  <w:style w:type="character" w:customStyle="1" w:styleId="ListLabel4">
    <w:name w:val="ListLabel 4"/>
    <w:qFormat/>
  </w:style>
  <w:style w:type="character" w:customStyle="1" w:styleId="ListLabel5">
    <w:name w:val="ListLabel 5"/>
    <w:qFormat/>
  </w:style>
  <w:style w:type="character" w:customStyle="1" w:styleId="ListLabel6">
    <w:name w:val="ListLabel 6"/>
    <w:qFormat/>
    <w:rPr>
      <w:color w:val="auto"/>
    </w:rPr>
  </w:style>
  <w:style w:type="character" w:customStyle="1" w:styleId="ListLabel7">
    <w:name w:val="ListLabel 7"/>
    <w:qFormat/>
    <w:rPr>
      <w:sz w:val="24"/>
    </w:rPr>
  </w:style>
  <w:style w:type="character" w:customStyle="1" w:styleId="ListLabel8">
    <w:name w:val="ListLabel 8"/>
    <w:qFormat/>
    <w:rPr>
      <w:rFonts w:eastAsia="Times New Roman"/>
      <w:sz w:val="24"/>
    </w:rPr>
  </w:style>
  <w:style w:type="character" w:customStyle="1" w:styleId="ListLabel9">
    <w:name w:val="ListLabel 9"/>
    <w:qFormat/>
    <w:rPr>
      <w:color w:val="auto"/>
    </w:rPr>
  </w:style>
  <w:style w:type="character" w:customStyle="1" w:styleId="ListLabel10">
    <w:name w:val="ListLabel 10"/>
    <w:qFormat/>
    <w:rPr>
      <w:sz w:val="22"/>
    </w:rPr>
  </w:style>
  <w:style w:type="character" w:customStyle="1" w:styleId="ListLabel11">
    <w:name w:val="ListLabel 11"/>
    <w:qFormat/>
    <w:rPr>
      <w:rFonts w:ascii="Arial" w:hAnsi="Arial"/>
    </w:rPr>
  </w:style>
  <w:style w:type="character" w:customStyle="1" w:styleId="ListLabel12">
    <w:name w:val="ListLabel 12"/>
    <w:qFormat/>
  </w:style>
  <w:style w:type="character" w:customStyle="1" w:styleId="ListLabel13">
    <w:name w:val="ListLabel 13"/>
    <w:qFormat/>
  </w:style>
  <w:style w:type="character" w:customStyle="1" w:styleId="ListLabel14">
    <w:name w:val="ListLabel 14"/>
    <w:qFormat/>
  </w:style>
  <w:style w:type="character" w:customStyle="1" w:styleId="ListLabel15">
    <w:name w:val="ListLabel 15"/>
    <w:qFormat/>
  </w:style>
  <w:style w:type="character" w:customStyle="1" w:styleId="ListLabel16">
    <w:name w:val="ListLabel 16"/>
    <w:qFormat/>
  </w:style>
  <w:style w:type="character" w:customStyle="1" w:styleId="ListLabel17">
    <w:name w:val="ListLabel 17"/>
    <w:qFormat/>
  </w:style>
  <w:style w:type="character" w:customStyle="1" w:styleId="ListLabel18">
    <w:name w:val="ListLabel 18"/>
    <w:qFormat/>
    <w:rPr>
      <w:rFonts w:eastAsia="Times New Roman"/>
    </w:rPr>
  </w:style>
  <w:style w:type="character" w:customStyle="1" w:styleId="ListLabel19">
    <w:name w:val="ListLabel 19"/>
    <w:qFormat/>
  </w:style>
  <w:style w:type="character" w:customStyle="1" w:styleId="ListLabel20">
    <w:name w:val="ListLabel 20"/>
    <w:qFormat/>
  </w:style>
  <w:style w:type="character" w:customStyle="1" w:styleId="ListLabel21">
    <w:name w:val="ListLabel 21"/>
    <w:qFormat/>
  </w:style>
  <w:style w:type="character" w:customStyle="1" w:styleId="ListLabel22">
    <w:name w:val="ListLabel 22"/>
    <w:qFormat/>
    <w:rPr>
      <w:rFonts w:eastAsia="Times New Roman"/>
    </w:rPr>
  </w:style>
  <w:style w:type="character" w:customStyle="1" w:styleId="ListLabel23">
    <w:name w:val="ListLabel 23"/>
    <w:qFormat/>
  </w:style>
  <w:style w:type="character" w:customStyle="1" w:styleId="ListLabel24">
    <w:name w:val="ListLabel 24"/>
    <w:qFormat/>
  </w:style>
  <w:style w:type="character" w:customStyle="1" w:styleId="ListLabel25">
    <w:name w:val="ListLabel 25"/>
    <w:qFormat/>
  </w:style>
  <w:style w:type="character" w:customStyle="1" w:styleId="ListLabel26">
    <w:name w:val="ListLabel 26"/>
    <w:qFormat/>
    <w:rPr>
      <w:rFonts w:eastAsia="Times New Roman"/>
    </w:rPr>
  </w:style>
  <w:style w:type="character" w:customStyle="1" w:styleId="ListLabel27">
    <w:name w:val="ListLabel 27"/>
    <w:qFormat/>
  </w:style>
  <w:style w:type="character" w:customStyle="1" w:styleId="ListLabel28">
    <w:name w:val="ListLabel 28"/>
    <w:qFormat/>
  </w:style>
  <w:style w:type="character" w:customStyle="1" w:styleId="ListLabel29">
    <w:name w:val="ListLabel 29"/>
    <w:qFormat/>
  </w:style>
  <w:style w:type="character" w:customStyle="1" w:styleId="ListLabel30">
    <w:name w:val="ListLabel 30"/>
    <w:qFormat/>
  </w:style>
  <w:style w:type="character" w:customStyle="1" w:styleId="ListLabel31">
    <w:name w:val="ListLabel 31"/>
    <w:qFormat/>
  </w:style>
  <w:style w:type="character" w:customStyle="1" w:styleId="ListLabel32">
    <w:name w:val="ListLabel 32"/>
    <w:qFormat/>
  </w:style>
  <w:style w:type="character" w:customStyle="1" w:styleId="ListLabel33">
    <w:name w:val="ListLabel 33"/>
    <w:qFormat/>
    <w:rPr>
      <w:sz w:val="19"/>
    </w:rPr>
  </w:style>
  <w:style w:type="character" w:customStyle="1" w:styleId="ListLabel34">
    <w:name w:val="ListLabel 34"/>
    <w:qFormat/>
  </w:style>
  <w:style w:type="character" w:customStyle="1" w:styleId="ListLabel35">
    <w:name w:val="ListLabel 35"/>
    <w:qFormat/>
  </w:style>
  <w:style w:type="character" w:customStyle="1" w:styleId="ListLabel36">
    <w:name w:val="ListLabel 36"/>
    <w:qFormat/>
  </w:style>
  <w:style w:type="character" w:customStyle="1" w:styleId="ListLabel37">
    <w:name w:val="ListLabel 37"/>
    <w:qFormat/>
  </w:style>
  <w:style w:type="character" w:customStyle="1" w:styleId="ListLabel38">
    <w:name w:val="ListLabel 38"/>
    <w:qFormat/>
  </w:style>
  <w:style w:type="character" w:customStyle="1" w:styleId="ListLabel39">
    <w:name w:val="ListLabel 39"/>
    <w:qFormat/>
  </w:style>
  <w:style w:type="character" w:customStyle="1" w:styleId="ListLabel40">
    <w:name w:val="ListLabel 40"/>
    <w:qFormat/>
  </w:style>
  <w:style w:type="character" w:customStyle="1" w:styleId="ListLabel41">
    <w:name w:val="ListLabel 41"/>
    <w:qFormat/>
  </w:style>
  <w:style w:type="character" w:customStyle="1" w:styleId="ListLabel42">
    <w:name w:val="ListLabel 42"/>
    <w:qFormat/>
  </w:style>
  <w:style w:type="character" w:customStyle="1" w:styleId="ListLabel43">
    <w:name w:val="ListLabel 43"/>
    <w:qFormat/>
  </w:style>
  <w:style w:type="character" w:customStyle="1" w:styleId="ListLabel44">
    <w:name w:val="ListLabel 44"/>
    <w:qFormat/>
  </w:style>
  <w:style w:type="character" w:customStyle="1" w:styleId="ListLabel45">
    <w:name w:val="ListLabel 45"/>
    <w:qFormat/>
  </w:style>
  <w:style w:type="character" w:customStyle="1" w:styleId="ListLabel46">
    <w:name w:val="ListLabel 46"/>
    <w:qFormat/>
  </w:style>
  <w:style w:type="character" w:customStyle="1" w:styleId="ListLabel47">
    <w:name w:val="ListLabel 47"/>
    <w:qFormat/>
  </w:style>
  <w:style w:type="character" w:customStyle="1" w:styleId="ListLabel48">
    <w:name w:val="ListLabel 48"/>
    <w:qFormat/>
  </w:style>
  <w:style w:type="character" w:customStyle="1" w:styleId="ListLabel49">
    <w:name w:val="ListLabel 49"/>
    <w:qFormat/>
  </w:style>
  <w:style w:type="character" w:customStyle="1" w:styleId="ListLabel50">
    <w:name w:val="ListLabel 50"/>
    <w:qFormat/>
  </w:style>
  <w:style w:type="character" w:customStyle="1" w:styleId="ListLabel51">
    <w:name w:val="ListLabel 51"/>
    <w:qFormat/>
  </w:style>
  <w:style w:type="character" w:customStyle="1" w:styleId="ListLabel52">
    <w:name w:val="ListLabel 52"/>
    <w:qFormat/>
  </w:style>
  <w:style w:type="character" w:customStyle="1" w:styleId="ListLabel53">
    <w:name w:val="ListLabel 53"/>
    <w:qFormat/>
  </w:style>
  <w:style w:type="character" w:customStyle="1" w:styleId="ListLabel54">
    <w:name w:val="ListLabel 54"/>
    <w:qFormat/>
  </w:style>
  <w:style w:type="character" w:customStyle="1" w:styleId="ListLabel55">
    <w:name w:val="ListLabel 55"/>
    <w:qFormat/>
  </w:style>
  <w:style w:type="character" w:customStyle="1" w:styleId="ListLabel56">
    <w:name w:val="ListLabel 56"/>
    <w:qFormat/>
  </w:style>
  <w:style w:type="character" w:customStyle="1" w:styleId="ListLabel57">
    <w:name w:val="ListLabel 57"/>
    <w:qFormat/>
    <w:rPr>
      <w:b/>
    </w:rPr>
  </w:style>
  <w:style w:type="character" w:customStyle="1" w:styleId="ListLabel58">
    <w:name w:val="ListLabel 58"/>
    <w:qFormat/>
  </w:style>
  <w:style w:type="character" w:customStyle="1" w:styleId="ListLabel59">
    <w:name w:val="ListLabel 59"/>
    <w:qFormat/>
  </w:style>
  <w:style w:type="character" w:customStyle="1" w:styleId="ListLabel60">
    <w:name w:val="ListLabel 60"/>
    <w:qFormat/>
  </w:style>
  <w:style w:type="character" w:customStyle="1" w:styleId="ListLabel61">
    <w:name w:val="ListLabel 61"/>
    <w:qFormat/>
  </w:style>
  <w:style w:type="character" w:customStyle="1" w:styleId="ListLabel62">
    <w:name w:val="ListLabel 62"/>
    <w:qFormat/>
  </w:style>
  <w:style w:type="character" w:customStyle="1" w:styleId="ListLabel63">
    <w:name w:val="ListLabel 63"/>
    <w:qFormat/>
  </w:style>
  <w:style w:type="character" w:customStyle="1" w:styleId="ListLabel64">
    <w:name w:val="ListLabel 64"/>
    <w:qFormat/>
  </w:style>
  <w:style w:type="character" w:customStyle="1" w:styleId="ListLabel65">
    <w:name w:val="ListLabel 65"/>
    <w:qFormat/>
  </w:style>
  <w:style w:type="character" w:customStyle="1" w:styleId="ListLabel66">
    <w:name w:val="ListLabel 66"/>
    <w:qFormat/>
    <w:rPr>
      <w:rFonts w:ascii="Arial" w:hAnsi="Arial"/>
    </w:rPr>
  </w:style>
  <w:style w:type="character" w:customStyle="1" w:styleId="ListLabel67">
    <w:name w:val="ListLabel 67"/>
    <w:qFormat/>
  </w:style>
  <w:style w:type="character" w:customStyle="1" w:styleId="ListLabel68">
    <w:name w:val="ListLabel 68"/>
    <w:qFormat/>
  </w:style>
  <w:style w:type="character" w:customStyle="1" w:styleId="ListLabel69">
    <w:name w:val="ListLabel 69"/>
    <w:qFormat/>
  </w:style>
  <w:style w:type="character" w:customStyle="1" w:styleId="ListLabel70">
    <w:name w:val="ListLabel 70"/>
    <w:qFormat/>
  </w:style>
  <w:style w:type="character" w:customStyle="1" w:styleId="ListLabel71">
    <w:name w:val="ListLabel 71"/>
    <w:qFormat/>
  </w:style>
  <w:style w:type="character" w:customStyle="1" w:styleId="ListLabel72">
    <w:name w:val="ListLabel 72"/>
    <w:qFormat/>
  </w:style>
  <w:style w:type="character" w:customStyle="1" w:styleId="ListLabel73">
    <w:name w:val="ListLabel 73"/>
    <w:qFormat/>
  </w:style>
  <w:style w:type="character" w:customStyle="1" w:styleId="ListLabel74">
    <w:name w:val="ListLabel 74"/>
    <w:qFormat/>
  </w:style>
  <w:style w:type="character" w:customStyle="1" w:styleId="ListLabel75">
    <w:name w:val="ListLabel 75"/>
    <w:qFormat/>
    <w:rPr>
      <w:rFonts w:ascii="Arial" w:hAnsi="Arial"/>
    </w:rPr>
  </w:style>
  <w:style w:type="character" w:customStyle="1" w:styleId="ListLabel76">
    <w:name w:val="ListLabel 76"/>
    <w:qFormat/>
  </w:style>
  <w:style w:type="character" w:customStyle="1" w:styleId="ListLabel77">
    <w:name w:val="ListLabel 77"/>
    <w:qFormat/>
  </w:style>
  <w:style w:type="character" w:customStyle="1" w:styleId="ListLabel78">
    <w:name w:val="ListLabel 78"/>
    <w:qFormat/>
  </w:style>
  <w:style w:type="character" w:customStyle="1" w:styleId="ListLabel79">
    <w:name w:val="ListLabel 79"/>
    <w:qFormat/>
  </w:style>
  <w:style w:type="character" w:customStyle="1" w:styleId="ListLabel80">
    <w:name w:val="ListLabel 80"/>
    <w:qFormat/>
  </w:style>
  <w:style w:type="character" w:customStyle="1" w:styleId="ListLabel81">
    <w:name w:val="ListLabel 81"/>
    <w:qFormat/>
  </w:style>
  <w:style w:type="character" w:customStyle="1" w:styleId="ListLabel82">
    <w:name w:val="ListLabel 82"/>
    <w:qFormat/>
  </w:style>
  <w:style w:type="character" w:customStyle="1" w:styleId="ListLabel83">
    <w:name w:val="ListLabel 83"/>
    <w:qFormat/>
  </w:style>
  <w:style w:type="character" w:customStyle="1" w:styleId="ListLabel84">
    <w:name w:val="ListLabel 84"/>
    <w:qFormat/>
    <w:rPr>
      <w:rFonts w:ascii="Arial" w:hAnsi="Arial"/>
    </w:rPr>
  </w:style>
  <w:style w:type="character" w:customStyle="1" w:styleId="ListLabel85">
    <w:name w:val="ListLabel 85"/>
    <w:qFormat/>
  </w:style>
  <w:style w:type="character" w:customStyle="1" w:styleId="ListLabel86">
    <w:name w:val="ListLabel 86"/>
    <w:qFormat/>
  </w:style>
  <w:style w:type="character" w:customStyle="1" w:styleId="ListLabel87">
    <w:name w:val="ListLabel 87"/>
    <w:qFormat/>
  </w:style>
  <w:style w:type="character" w:customStyle="1" w:styleId="ListLabel88">
    <w:name w:val="ListLabel 88"/>
    <w:qFormat/>
  </w:style>
  <w:style w:type="character" w:customStyle="1" w:styleId="ListLabel89">
    <w:name w:val="ListLabel 89"/>
    <w:qFormat/>
  </w:style>
  <w:style w:type="character" w:customStyle="1" w:styleId="ListLabel90">
    <w:name w:val="ListLabel 90"/>
    <w:qFormat/>
  </w:style>
  <w:style w:type="character" w:customStyle="1" w:styleId="ListLabel91">
    <w:name w:val="ListLabel 91"/>
    <w:qFormat/>
  </w:style>
  <w:style w:type="character" w:customStyle="1" w:styleId="ListLabel92">
    <w:name w:val="ListLabel 92"/>
    <w:qFormat/>
  </w:style>
  <w:style w:type="character" w:customStyle="1" w:styleId="ListLabel93">
    <w:name w:val="ListLabel 93"/>
    <w:qFormat/>
    <w:rPr>
      <w:rFonts w:ascii="Arial" w:hAnsi="Arial"/>
    </w:rPr>
  </w:style>
  <w:style w:type="character" w:customStyle="1" w:styleId="ListLabel94">
    <w:name w:val="ListLabel 94"/>
    <w:qFormat/>
  </w:style>
  <w:style w:type="character" w:customStyle="1" w:styleId="ListLabel95">
    <w:name w:val="ListLabel 95"/>
    <w:qFormat/>
  </w:style>
  <w:style w:type="character" w:customStyle="1" w:styleId="ListLabel96">
    <w:name w:val="ListLabel 96"/>
    <w:qFormat/>
  </w:style>
  <w:style w:type="character" w:customStyle="1" w:styleId="ListLabel97">
    <w:name w:val="ListLabel 97"/>
    <w:qFormat/>
  </w:style>
  <w:style w:type="character" w:customStyle="1" w:styleId="ListLabel98">
    <w:name w:val="ListLabel 98"/>
    <w:qFormat/>
  </w:style>
  <w:style w:type="character" w:customStyle="1" w:styleId="ListLabel99">
    <w:name w:val="ListLabel 99"/>
    <w:qFormat/>
  </w:style>
  <w:style w:type="character" w:customStyle="1" w:styleId="ListLabel100">
    <w:name w:val="ListLabel 100"/>
    <w:qFormat/>
  </w:style>
  <w:style w:type="character" w:customStyle="1" w:styleId="ListLabel101">
    <w:name w:val="ListLabel 101"/>
    <w:qFormat/>
  </w:style>
  <w:style w:type="character" w:customStyle="1" w:styleId="ListLabel102">
    <w:name w:val="ListLabel 102"/>
    <w:qFormat/>
    <w:rPr>
      <w:rFonts w:ascii="Arial" w:hAnsi="Arial"/>
    </w:rPr>
  </w:style>
  <w:style w:type="character" w:customStyle="1" w:styleId="ListLabel103">
    <w:name w:val="ListLabel 103"/>
    <w:qFormat/>
  </w:style>
  <w:style w:type="character" w:customStyle="1" w:styleId="ListLabel104">
    <w:name w:val="ListLabel 104"/>
    <w:qFormat/>
  </w:style>
  <w:style w:type="character" w:customStyle="1" w:styleId="ListLabel105">
    <w:name w:val="ListLabel 105"/>
    <w:qFormat/>
  </w:style>
  <w:style w:type="character" w:customStyle="1" w:styleId="ListLabel106">
    <w:name w:val="ListLabel 106"/>
    <w:qFormat/>
  </w:style>
  <w:style w:type="character" w:customStyle="1" w:styleId="ListLabel107">
    <w:name w:val="ListLabel 107"/>
    <w:qFormat/>
  </w:style>
  <w:style w:type="character" w:customStyle="1" w:styleId="ListLabel108">
    <w:name w:val="ListLabel 108"/>
    <w:qFormat/>
  </w:style>
  <w:style w:type="character" w:customStyle="1" w:styleId="ListLabel109">
    <w:name w:val="ListLabel 109"/>
    <w:qFormat/>
  </w:style>
  <w:style w:type="character" w:customStyle="1" w:styleId="ListLabel110">
    <w:name w:val="ListLabel 110"/>
    <w:qFormat/>
  </w:style>
  <w:style w:type="paragraph" w:styleId="Titolo">
    <w:name w:val="Title"/>
    <w:basedOn w:val="Normale"/>
    <w:next w:val="Corpotesto"/>
    <w:link w:val="TitoloCarattere"/>
    <w:uiPriority w:val="10"/>
    <w:qFormat/>
    <w:pPr>
      <w:keepNext/>
      <w:spacing w:before="240" w:after="120"/>
    </w:pPr>
    <w:rPr>
      <w:rFonts w:ascii="Liberation Sans" w:eastAsia="Microsoft YaHei" w:hAnsi="Liberation Sans" w:cs="Mangal"/>
      <w:sz w:val="28"/>
      <w:szCs w:val="28"/>
    </w:rPr>
  </w:style>
  <w:style w:type="character" w:customStyle="1" w:styleId="TitoloCarattere">
    <w:name w:val="Titolo Carattere"/>
    <w:basedOn w:val="Carpredefinitoparagrafo"/>
    <w:link w:val="Titolo"/>
    <w:uiPriority w:val="10"/>
    <w:locked/>
    <w:rPr>
      <w:rFonts w:asciiTheme="majorHAnsi" w:eastAsiaTheme="majorEastAsia" w:hAnsiTheme="majorHAnsi" w:cs="Times New Roman"/>
      <w:b/>
      <w:bCs/>
      <w:kern w:val="28"/>
      <w:sz w:val="32"/>
      <w:szCs w:val="32"/>
    </w:rPr>
  </w:style>
  <w:style w:type="paragraph" w:styleId="Corpotesto">
    <w:name w:val="Body Text"/>
    <w:basedOn w:val="Normale"/>
    <w:link w:val="CorpotestoCarattere"/>
    <w:uiPriority w:val="99"/>
    <w:unhideWhenUsed/>
    <w:pPr>
      <w:spacing w:after="120"/>
    </w:pPr>
    <w:rPr>
      <w:sz w:val="24"/>
      <w:szCs w:val="24"/>
    </w:rPr>
  </w:style>
  <w:style w:type="character" w:customStyle="1" w:styleId="CorpotestoCarattere1">
    <w:name w:val="Corpo testo Carattere1"/>
    <w:basedOn w:val="Carpredefinitoparagrafo"/>
    <w:uiPriority w:val="99"/>
    <w:semiHidden/>
  </w:style>
  <w:style w:type="character" w:customStyle="1" w:styleId="CorpotestoCarattere16">
    <w:name w:val="Corpo testo Carattere16"/>
    <w:basedOn w:val="Carpredefinitoparagrafo"/>
    <w:uiPriority w:val="99"/>
    <w:semiHidden/>
    <w:rPr>
      <w:rFonts w:cs="Times New Roman"/>
    </w:rPr>
  </w:style>
  <w:style w:type="character" w:customStyle="1" w:styleId="CorpotestoCarattere15">
    <w:name w:val="Corpo testo Carattere15"/>
    <w:basedOn w:val="Carpredefinitoparagrafo"/>
    <w:uiPriority w:val="99"/>
    <w:semiHidden/>
    <w:rPr>
      <w:rFonts w:cs="Times New Roman"/>
    </w:rPr>
  </w:style>
  <w:style w:type="character" w:customStyle="1" w:styleId="CorpotestoCarattere14">
    <w:name w:val="Corpo testo Carattere14"/>
    <w:basedOn w:val="Carpredefinitoparagrafo"/>
    <w:uiPriority w:val="99"/>
    <w:semiHidden/>
    <w:rPr>
      <w:rFonts w:cs="Times New Roman"/>
    </w:rPr>
  </w:style>
  <w:style w:type="character" w:customStyle="1" w:styleId="CorpotestoCarattere13">
    <w:name w:val="Corpo testo Carattere13"/>
    <w:basedOn w:val="Carpredefinitoparagrafo"/>
    <w:uiPriority w:val="99"/>
    <w:semiHidden/>
    <w:rPr>
      <w:rFonts w:cs="Times New Roman"/>
    </w:rPr>
  </w:style>
  <w:style w:type="character" w:customStyle="1" w:styleId="CorpotestoCarattere12">
    <w:name w:val="Corpo testo Carattere12"/>
    <w:basedOn w:val="Carpredefinitoparagrafo"/>
    <w:uiPriority w:val="99"/>
    <w:semiHidden/>
    <w:rPr>
      <w:rFonts w:cs="Times New Roman"/>
    </w:rPr>
  </w:style>
  <w:style w:type="character" w:customStyle="1" w:styleId="CorpotestoCarattere11">
    <w:name w:val="Corpo testo Carattere11"/>
    <w:basedOn w:val="Carpredefinitoparagrafo"/>
    <w:uiPriority w:val="99"/>
    <w:semiHidden/>
    <w:rPr>
      <w:rFonts w:cs="Times New Roman"/>
    </w:rPr>
  </w:style>
  <w:style w:type="paragraph" w:styleId="Elenco">
    <w:name w:val="List"/>
    <w:basedOn w:val="Corpotesto"/>
    <w:uiPriority w:val="99"/>
    <w:rPr>
      <w:rFonts w:cs="Mangal"/>
    </w:rPr>
  </w:style>
  <w:style w:type="paragraph" w:styleId="Didascalia">
    <w:name w:val="caption"/>
    <w:basedOn w:val="Normale"/>
    <w:next w:val="Normale"/>
    <w:uiPriority w:val="35"/>
    <w:unhideWhenUsed/>
    <w:qFormat/>
    <w:rPr>
      <w:b/>
      <w:bCs/>
    </w:rPr>
  </w:style>
  <w:style w:type="paragraph" w:customStyle="1" w:styleId="Indice">
    <w:name w:val="Indice"/>
    <w:basedOn w:val="Normale"/>
    <w:qFormat/>
    <w:pPr>
      <w:suppressLineNumbers/>
    </w:pPr>
    <w:rPr>
      <w:rFonts w:cs="Mangal"/>
    </w:rPr>
  </w:style>
  <w:style w:type="paragraph" w:customStyle="1" w:styleId="testo1">
    <w:name w:val="testo1"/>
    <w:basedOn w:val="Normale"/>
    <w:qFormat/>
    <w:pPr>
      <w:spacing w:after="240"/>
      <w:ind w:left="284"/>
      <w:jc w:val="both"/>
    </w:pPr>
    <w:rPr>
      <w:rFonts w:ascii="Bookman Old Style" w:hAnsi="Bookman Old Style"/>
      <w:sz w:val="24"/>
      <w:szCs w:val="24"/>
    </w:rPr>
  </w:style>
  <w:style w:type="paragraph" w:customStyle="1" w:styleId="testo3">
    <w:name w:val="testo3"/>
    <w:basedOn w:val="Rientronormale"/>
    <w:qFormat/>
    <w:pPr>
      <w:spacing w:after="120"/>
      <w:ind w:left="1276"/>
    </w:pPr>
  </w:style>
  <w:style w:type="paragraph" w:styleId="Rientronormale">
    <w:name w:val="Normal Indent"/>
    <w:basedOn w:val="Normale"/>
    <w:uiPriority w:val="99"/>
    <w:qFormat/>
    <w:pPr>
      <w:ind w:left="708"/>
      <w:jc w:val="both"/>
    </w:pPr>
    <w:rPr>
      <w:sz w:val="22"/>
      <w:szCs w:val="22"/>
    </w:rPr>
  </w:style>
  <w:style w:type="paragraph" w:styleId="Indice1">
    <w:name w:val="index 1"/>
    <w:basedOn w:val="Normale"/>
    <w:next w:val="Normale"/>
    <w:autoRedefine/>
    <w:uiPriority w:val="99"/>
    <w:qFormat/>
    <w:pPr>
      <w:ind w:left="200" w:hanging="200"/>
    </w:pPr>
  </w:style>
  <w:style w:type="paragraph" w:customStyle="1" w:styleId="testo2">
    <w:name w:val="testo2"/>
    <w:basedOn w:val="Titolo2"/>
    <w:qFormat/>
    <w:pPr>
      <w:keepLines w:val="0"/>
      <w:spacing w:before="0" w:after="120"/>
    </w:pPr>
    <w:rPr>
      <w:b w:val="0"/>
      <w:bCs w:val="0"/>
    </w:rPr>
  </w:style>
  <w:style w:type="paragraph" w:customStyle="1" w:styleId="trattino">
    <w:name w:val="trattino"/>
    <w:basedOn w:val="Normale"/>
    <w:qFormat/>
    <w:pPr>
      <w:spacing w:after="120"/>
      <w:ind w:left="1418" w:hanging="284"/>
    </w:pPr>
    <w:rPr>
      <w:color w:val="000000"/>
      <w:sz w:val="24"/>
      <w:szCs w:val="24"/>
    </w:rPr>
  </w:style>
  <w:style w:type="paragraph" w:customStyle="1" w:styleId="Elencofreccia">
    <w:name w:val="Elenco freccia"/>
    <w:basedOn w:val="Normale"/>
    <w:qFormat/>
    <w:pPr>
      <w:jc w:val="both"/>
    </w:pPr>
    <w:rPr>
      <w:rFonts w:ascii="Bookman Old Style" w:hAnsi="Bookman Old Style"/>
      <w:sz w:val="24"/>
      <w:szCs w:val="24"/>
    </w:rPr>
  </w:style>
  <w:style w:type="paragraph" w:styleId="Corpodeltesto3">
    <w:name w:val="Body Text 3"/>
    <w:basedOn w:val="Normale"/>
    <w:link w:val="Corpodeltesto3Carattere"/>
    <w:uiPriority w:val="99"/>
    <w:qFormat/>
    <w:pPr>
      <w:tabs>
        <w:tab w:val="center" w:pos="4820"/>
        <w:tab w:val="center" w:pos="765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Pr>
      <w:rFonts w:ascii="Bookman Old Style" w:hAnsi="Bookman Old Style"/>
      <w:color w:val="000000"/>
      <w:sz w:val="24"/>
      <w:szCs w:val="24"/>
    </w:rPr>
  </w:style>
  <w:style w:type="character" w:customStyle="1" w:styleId="Corpodeltesto3Carattere1">
    <w:name w:val="Corpo del testo 3 Carattere1"/>
    <w:basedOn w:val="Carpredefinitoparagrafo"/>
    <w:uiPriority w:val="99"/>
    <w:semiHidden/>
    <w:rPr>
      <w:sz w:val="16"/>
      <w:szCs w:val="16"/>
    </w:rPr>
  </w:style>
  <w:style w:type="character" w:customStyle="1" w:styleId="Corpodeltesto3Carattere16">
    <w:name w:val="Corpo del testo 3 Carattere16"/>
    <w:basedOn w:val="Carpredefinitoparagrafo"/>
    <w:uiPriority w:val="99"/>
    <w:semiHidden/>
    <w:rPr>
      <w:rFonts w:cs="Times New Roman"/>
      <w:sz w:val="16"/>
      <w:szCs w:val="16"/>
    </w:rPr>
  </w:style>
  <w:style w:type="character" w:customStyle="1" w:styleId="Corpodeltesto3Carattere15">
    <w:name w:val="Corpo del testo 3 Carattere15"/>
    <w:basedOn w:val="Carpredefinitoparagrafo"/>
    <w:uiPriority w:val="99"/>
    <w:semiHidden/>
    <w:rPr>
      <w:rFonts w:cs="Times New Roman"/>
      <w:sz w:val="16"/>
      <w:szCs w:val="16"/>
    </w:rPr>
  </w:style>
  <w:style w:type="character" w:customStyle="1" w:styleId="Corpodeltesto3Carattere14">
    <w:name w:val="Corpo del testo 3 Carattere14"/>
    <w:basedOn w:val="Carpredefinitoparagrafo"/>
    <w:uiPriority w:val="99"/>
    <w:semiHidden/>
    <w:rPr>
      <w:rFonts w:cs="Times New Roman"/>
      <w:sz w:val="16"/>
      <w:szCs w:val="16"/>
    </w:rPr>
  </w:style>
  <w:style w:type="character" w:customStyle="1" w:styleId="Corpodeltesto3Carattere13">
    <w:name w:val="Corpo del testo 3 Carattere13"/>
    <w:basedOn w:val="Carpredefinitoparagrafo"/>
    <w:uiPriority w:val="99"/>
    <w:semiHidden/>
    <w:rPr>
      <w:rFonts w:cs="Times New Roman"/>
      <w:sz w:val="16"/>
      <w:szCs w:val="16"/>
    </w:rPr>
  </w:style>
  <w:style w:type="character" w:customStyle="1" w:styleId="Corpodeltesto3Carattere12">
    <w:name w:val="Corpo del testo 3 Carattere12"/>
    <w:basedOn w:val="Carpredefinitoparagrafo"/>
    <w:uiPriority w:val="99"/>
    <w:semiHidden/>
    <w:rPr>
      <w:rFonts w:cs="Times New Roman"/>
      <w:sz w:val="16"/>
      <w:szCs w:val="16"/>
    </w:rPr>
  </w:style>
  <w:style w:type="character" w:customStyle="1" w:styleId="Corpodeltesto3Carattere11">
    <w:name w:val="Corpo del testo 3 Carattere11"/>
    <w:basedOn w:val="Carpredefinitoparagrafo"/>
    <w:uiPriority w:val="99"/>
    <w:semiHidden/>
    <w:rPr>
      <w:rFonts w:cs="Times New Roman"/>
      <w:sz w:val="16"/>
      <w:szCs w:val="16"/>
    </w:rPr>
  </w:style>
  <w:style w:type="paragraph" w:customStyle="1" w:styleId="titolo0">
    <w:name w:val="titolo"/>
    <w:basedOn w:val="tabellatitolo"/>
    <w:qFormat/>
    <w:pPr>
      <w:spacing w:after="1200"/>
      <w:ind w:left="357" w:hanging="357"/>
      <w:jc w:val="center"/>
    </w:pPr>
    <w:rPr>
      <w:b/>
      <w:bCs/>
    </w:rPr>
  </w:style>
  <w:style w:type="paragraph" w:customStyle="1" w:styleId="tabellatitolo">
    <w:name w:val="tabellatitolo"/>
    <w:basedOn w:val="Normale"/>
    <w:qFormat/>
    <w:pPr>
      <w:tabs>
        <w:tab w:val="left" w:pos="3119"/>
        <w:tab w:val="left" w:pos="4678"/>
        <w:tab w:val="left" w:pos="4962"/>
      </w:tabs>
      <w:jc w:val="both"/>
    </w:pPr>
    <w:rPr>
      <w:i/>
      <w:iCs/>
      <w:sz w:val="22"/>
      <w:szCs w:val="22"/>
    </w:rPr>
  </w:style>
  <w:style w:type="paragraph" w:styleId="Sommario1">
    <w:name w:val="toc 1"/>
    <w:basedOn w:val="Normale"/>
    <w:next w:val="Normale"/>
    <w:autoRedefine/>
    <w:uiPriority w:val="39"/>
    <w:qFormat/>
    <w:pPr>
      <w:tabs>
        <w:tab w:val="left" w:pos="400"/>
        <w:tab w:val="right" w:leader="dot" w:pos="9345"/>
      </w:tabs>
      <w:spacing w:before="360"/>
    </w:pPr>
    <w:rPr>
      <w:rFonts w:ascii="Arial" w:hAnsi="Arial" w:cs="Arial"/>
      <w:b/>
      <w:bCs/>
      <w:caps/>
      <w:sz w:val="24"/>
      <w:szCs w:val="24"/>
    </w:rPr>
  </w:style>
  <w:style w:type="paragraph" w:styleId="Sommario2">
    <w:name w:val="toc 2"/>
    <w:basedOn w:val="Normale"/>
    <w:next w:val="Normale"/>
    <w:autoRedefine/>
    <w:uiPriority w:val="39"/>
    <w:qFormat/>
    <w:pPr>
      <w:spacing w:before="240"/>
    </w:pPr>
    <w:rPr>
      <w:b/>
      <w:bCs/>
    </w:rPr>
  </w:style>
  <w:style w:type="paragraph" w:styleId="Sommario3">
    <w:name w:val="toc 3"/>
    <w:basedOn w:val="Normale"/>
    <w:next w:val="Normale"/>
    <w:autoRedefine/>
    <w:uiPriority w:val="39"/>
    <w:qFormat/>
    <w:pPr>
      <w:ind w:left="200"/>
    </w:pPr>
  </w:style>
  <w:style w:type="paragraph" w:styleId="Sommario4">
    <w:name w:val="toc 4"/>
    <w:basedOn w:val="Normale"/>
    <w:next w:val="Normale"/>
    <w:autoRedefine/>
    <w:uiPriority w:val="39"/>
    <w:pPr>
      <w:ind w:left="400"/>
    </w:pPr>
  </w:style>
  <w:style w:type="paragraph" w:styleId="Sommario5">
    <w:name w:val="toc 5"/>
    <w:basedOn w:val="Sommario1"/>
    <w:next w:val="Normale"/>
    <w:autoRedefine/>
    <w:uiPriority w:val="39"/>
    <w:pPr>
      <w:spacing w:before="0"/>
      <w:ind w:left="600"/>
    </w:pPr>
    <w:rPr>
      <w:rFonts w:ascii="Times New Roman" w:hAnsi="Times New Roman" w:cs="Times New Roman"/>
      <w:b w:val="0"/>
      <w:bCs w:val="0"/>
      <w:caps w:val="0"/>
      <w:sz w:val="20"/>
      <w:szCs w:val="20"/>
    </w:rPr>
  </w:style>
  <w:style w:type="paragraph" w:styleId="Corpodeltesto2">
    <w:name w:val="Body Text 2"/>
    <w:basedOn w:val="Normale"/>
    <w:link w:val="Corpodeltesto2Carattere"/>
    <w:uiPriority w:val="99"/>
    <w:qFormat/>
    <w:pPr>
      <w:keepLines/>
      <w:tabs>
        <w:tab w:val="left" w:pos="709"/>
        <w:tab w:val="left" w:pos="1276"/>
      </w:tabs>
      <w:suppressAutoHyphens/>
      <w:spacing w:after="120"/>
      <w:jc w:val="both"/>
    </w:pPr>
    <w:rPr>
      <w:rFonts w:ascii="Arial" w:hAnsi="Arial" w:cs="Arial"/>
      <w:color w:val="800000"/>
      <w:sz w:val="22"/>
      <w:szCs w:val="22"/>
    </w:rPr>
  </w:style>
  <w:style w:type="character" w:customStyle="1" w:styleId="Corpodeltesto2Carattere1">
    <w:name w:val="Corpo del testo 2 Carattere1"/>
    <w:basedOn w:val="Carpredefinitoparagrafo"/>
    <w:uiPriority w:val="99"/>
    <w:semiHidden/>
  </w:style>
  <w:style w:type="character" w:customStyle="1" w:styleId="Corpodeltesto2Carattere16">
    <w:name w:val="Corpo del testo 2 Carattere16"/>
    <w:basedOn w:val="Carpredefinitoparagrafo"/>
    <w:uiPriority w:val="99"/>
    <w:semiHidden/>
    <w:rPr>
      <w:rFonts w:cs="Times New Roman"/>
    </w:rPr>
  </w:style>
  <w:style w:type="character" w:customStyle="1" w:styleId="Corpodeltesto2Carattere15">
    <w:name w:val="Corpo del testo 2 Carattere15"/>
    <w:basedOn w:val="Carpredefinitoparagrafo"/>
    <w:uiPriority w:val="99"/>
    <w:semiHidden/>
    <w:rPr>
      <w:rFonts w:cs="Times New Roman"/>
    </w:rPr>
  </w:style>
  <w:style w:type="character" w:customStyle="1" w:styleId="Corpodeltesto2Carattere14">
    <w:name w:val="Corpo del testo 2 Carattere14"/>
    <w:basedOn w:val="Carpredefinitoparagrafo"/>
    <w:uiPriority w:val="99"/>
    <w:semiHidden/>
    <w:rPr>
      <w:rFonts w:cs="Times New Roman"/>
    </w:rPr>
  </w:style>
  <w:style w:type="character" w:customStyle="1" w:styleId="Corpodeltesto2Carattere13">
    <w:name w:val="Corpo del testo 2 Carattere13"/>
    <w:basedOn w:val="Carpredefinitoparagrafo"/>
    <w:uiPriority w:val="99"/>
    <w:semiHidden/>
    <w:rPr>
      <w:rFonts w:cs="Times New Roman"/>
    </w:rPr>
  </w:style>
  <w:style w:type="character" w:customStyle="1" w:styleId="Corpodeltesto2Carattere12">
    <w:name w:val="Corpo del testo 2 Carattere12"/>
    <w:basedOn w:val="Carpredefinitoparagrafo"/>
    <w:uiPriority w:val="99"/>
    <w:semiHidden/>
    <w:rPr>
      <w:rFonts w:cs="Times New Roman"/>
    </w:rPr>
  </w:style>
  <w:style w:type="character" w:customStyle="1" w:styleId="Corpodeltesto2Carattere11">
    <w:name w:val="Corpo del testo 2 Carattere11"/>
    <w:basedOn w:val="Carpredefinitoparagrafo"/>
    <w:uiPriority w:val="99"/>
    <w:semiHidden/>
    <w:rPr>
      <w:rFonts w:cs="Times New Roman"/>
    </w:rPr>
  </w:style>
  <w:style w:type="paragraph" w:customStyle="1" w:styleId="Corpotesto1">
    <w:name w:val="Corpo testo1"/>
    <w:basedOn w:val="Normale"/>
    <w:qFormat/>
    <w:pPr>
      <w:ind w:firstLine="283"/>
      <w:textAlignment w:val="baseline"/>
    </w:pPr>
    <w:rPr>
      <w:rFonts w:ascii="Arial" w:hAnsi="Arial" w:cs="Arial"/>
      <w:sz w:val="24"/>
      <w:szCs w:val="24"/>
      <w:lang w:val="en-US"/>
    </w:rPr>
  </w:style>
  <w:style w:type="paragraph" w:customStyle="1" w:styleId="TabEntry">
    <w:name w:val="TabEntry"/>
    <w:basedOn w:val="Normale"/>
    <w:qFormat/>
    <w:pPr>
      <w:keepNext/>
      <w:spacing w:before="72" w:after="72" w:line="72" w:lineRule="atLeast"/>
    </w:pPr>
    <w:rPr>
      <w:rFonts w:ascii="Palatino" w:hAnsi="Palatino"/>
      <w:sz w:val="24"/>
      <w:szCs w:val="24"/>
      <w:lang w:val="en-GB"/>
    </w:rPr>
  </w:style>
  <w:style w:type="paragraph" w:customStyle="1" w:styleId="0108">
    <w:name w:val="01.08"/>
    <w:basedOn w:val="Normale"/>
    <w:qFormat/>
    <w:pPr>
      <w:widowControl w:val="0"/>
      <w:jc w:val="both"/>
    </w:pPr>
    <w:rPr>
      <w:rFonts w:ascii="Arial" w:hAnsi="Arial" w:cs="Arial"/>
      <w:sz w:val="24"/>
      <w:szCs w:val="24"/>
    </w:rPr>
  </w:style>
  <w:style w:type="paragraph" w:customStyle="1" w:styleId="Testonotaapidipagina1">
    <w:name w:val="Testo nota a piè di pagina1"/>
    <w:basedOn w:val="Normale"/>
    <w:link w:val="NotaapidipaginaCarattere"/>
    <w:autoRedefine/>
    <w:qFormat/>
  </w:style>
  <w:style w:type="paragraph" w:styleId="Intestazione">
    <w:name w:val="header"/>
    <w:basedOn w:val="Normale"/>
    <w:link w:val="IntestazioneCarattere"/>
    <w:uiPriority w:val="99"/>
    <w:pPr>
      <w:tabs>
        <w:tab w:val="left" w:pos="7088"/>
        <w:tab w:val="left" w:pos="7939"/>
      </w:tabs>
      <w:jc w:val="both"/>
    </w:pPr>
    <w:rPr>
      <w:i/>
      <w:iCs/>
      <w:sz w:val="22"/>
      <w:szCs w:val="22"/>
    </w:rPr>
  </w:style>
  <w:style w:type="character" w:customStyle="1" w:styleId="IntestazioneCarattere2">
    <w:name w:val="Intestazione Carattere2"/>
    <w:basedOn w:val="Carpredefinitoparagrafo"/>
    <w:uiPriority w:val="99"/>
    <w:semiHidden/>
  </w:style>
  <w:style w:type="character" w:customStyle="1" w:styleId="IntestazioneCarattere26">
    <w:name w:val="Intestazione Carattere26"/>
    <w:basedOn w:val="Carpredefinitoparagrafo"/>
    <w:uiPriority w:val="99"/>
    <w:semiHidden/>
    <w:rPr>
      <w:rFonts w:cs="Times New Roman"/>
    </w:rPr>
  </w:style>
  <w:style w:type="character" w:customStyle="1" w:styleId="IntestazioneCarattere25">
    <w:name w:val="Intestazione Carattere25"/>
    <w:basedOn w:val="Carpredefinitoparagrafo"/>
    <w:uiPriority w:val="99"/>
    <w:semiHidden/>
    <w:rPr>
      <w:rFonts w:cs="Times New Roman"/>
    </w:rPr>
  </w:style>
  <w:style w:type="character" w:customStyle="1" w:styleId="IntestazioneCarattere24">
    <w:name w:val="Intestazione Carattere24"/>
    <w:basedOn w:val="Carpredefinitoparagrafo"/>
    <w:uiPriority w:val="99"/>
    <w:semiHidden/>
    <w:rPr>
      <w:rFonts w:cs="Times New Roman"/>
    </w:rPr>
  </w:style>
  <w:style w:type="character" w:customStyle="1" w:styleId="IntestazioneCarattere23">
    <w:name w:val="Intestazione Carattere23"/>
    <w:basedOn w:val="Carpredefinitoparagrafo"/>
    <w:uiPriority w:val="99"/>
    <w:semiHidden/>
    <w:rPr>
      <w:rFonts w:cs="Times New Roman"/>
    </w:rPr>
  </w:style>
  <w:style w:type="character" w:customStyle="1" w:styleId="IntestazioneCarattere22">
    <w:name w:val="Intestazione Carattere22"/>
    <w:basedOn w:val="Carpredefinitoparagrafo"/>
    <w:uiPriority w:val="99"/>
    <w:semiHidden/>
    <w:rPr>
      <w:rFonts w:cs="Times New Roman"/>
    </w:rPr>
  </w:style>
  <w:style w:type="character" w:customStyle="1" w:styleId="IntestazioneCarattere21">
    <w:name w:val="Intestazione Carattere21"/>
    <w:basedOn w:val="Carpredefinitoparagrafo"/>
    <w:uiPriority w:val="99"/>
    <w:semiHidden/>
    <w:rPr>
      <w:rFonts w:cs="Times New Roman"/>
    </w:rPr>
  </w:style>
  <w:style w:type="paragraph" w:styleId="Pidipagina">
    <w:name w:val="footer"/>
    <w:basedOn w:val="Normale"/>
    <w:link w:val="PidipaginaCarattere"/>
    <w:uiPriority w:val="99"/>
    <w:pPr>
      <w:pBdr>
        <w:top w:val="single" w:sz="6" w:space="1" w:color="000000" w:shadow="1"/>
        <w:left w:val="single" w:sz="6" w:space="1" w:color="000000" w:shadow="1"/>
        <w:bottom w:val="single" w:sz="6" w:space="1" w:color="000000" w:shadow="1"/>
        <w:right w:val="single" w:sz="6" w:space="1" w:color="000000" w:shadow="1"/>
      </w:pBdr>
      <w:tabs>
        <w:tab w:val="left" w:pos="7939"/>
        <w:tab w:val="right" w:pos="8789"/>
      </w:tabs>
      <w:jc w:val="both"/>
    </w:pPr>
    <w:rPr>
      <w:i/>
      <w:iCs/>
      <w:sz w:val="22"/>
      <w:szCs w:val="22"/>
    </w:rPr>
  </w:style>
  <w:style w:type="character" w:customStyle="1" w:styleId="PidipaginaCarattere1">
    <w:name w:val="Piè di pagina Carattere1"/>
    <w:basedOn w:val="Carpredefinitoparagrafo"/>
    <w:uiPriority w:val="99"/>
    <w:semiHidden/>
  </w:style>
  <w:style w:type="character" w:customStyle="1" w:styleId="PidipaginaCarattere16">
    <w:name w:val="Piè di pagina Carattere16"/>
    <w:basedOn w:val="Carpredefinitoparagrafo"/>
    <w:uiPriority w:val="99"/>
    <w:semiHidden/>
    <w:rPr>
      <w:rFonts w:cs="Times New Roman"/>
    </w:rPr>
  </w:style>
  <w:style w:type="character" w:customStyle="1" w:styleId="PidipaginaCarattere15">
    <w:name w:val="Piè di pagina Carattere15"/>
    <w:basedOn w:val="Carpredefinitoparagrafo"/>
    <w:uiPriority w:val="99"/>
    <w:semiHidden/>
    <w:rPr>
      <w:rFonts w:cs="Times New Roman"/>
    </w:rPr>
  </w:style>
  <w:style w:type="character" w:customStyle="1" w:styleId="PidipaginaCarattere14">
    <w:name w:val="Piè di pagina Carattere14"/>
    <w:basedOn w:val="Carpredefinitoparagrafo"/>
    <w:uiPriority w:val="99"/>
    <w:semiHidden/>
    <w:rPr>
      <w:rFonts w:cs="Times New Roman"/>
    </w:rPr>
  </w:style>
  <w:style w:type="character" w:customStyle="1" w:styleId="PidipaginaCarattere13">
    <w:name w:val="Piè di pagina Carattere13"/>
    <w:basedOn w:val="Carpredefinitoparagrafo"/>
    <w:uiPriority w:val="99"/>
    <w:semiHidden/>
    <w:rPr>
      <w:rFonts w:cs="Times New Roman"/>
    </w:rPr>
  </w:style>
  <w:style w:type="character" w:customStyle="1" w:styleId="PidipaginaCarattere12">
    <w:name w:val="Piè di pagina Carattere12"/>
    <w:basedOn w:val="Carpredefinitoparagrafo"/>
    <w:uiPriority w:val="99"/>
    <w:semiHidden/>
    <w:rPr>
      <w:rFonts w:cs="Times New Roman"/>
    </w:rPr>
  </w:style>
  <w:style w:type="character" w:customStyle="1" w:styleId="PidipaginaCarattere11">
    <w:name w:val="Piè di pagina Carattere11"/>
    <w:basedOn w:val="Carpredefinitoparagrafo"/>
    <w:uiPriority w:val="99"/>
    <w:semiHidden/>
    <w:rPr>
      <w:rFonts w:cs="Times New Roman"/>
    </w:rPr>
  </w:style>
  <w:style w:type="paragraph" w:styleId="Testodelblocco">
    <w:name w:val="Block Text"/>
    <w:basedOn w:val="Normale"/>
    <w:uiPriority w:val="99"/>
    <w:qFormat/>
    <w:pPr>
      <w:ind w:left="284" w:right="-1"/>
      <w:jc w:val="both"/>
    </w:pPr>
    <w:rPr>
      <w:rFonts w:ascii="Bookman Old Style" w:hAnsi="Bookman Old Style"/>
      <w:sz w:val="26"/>
      <w:szCs w:val="26"/>
    </w:rPr>
  </w:style>
  <w:style w:type="paragraph" w:styleId="Rientrocorpodeltesto">
    <w:name w:val="Body Text Indent"/>
    <w:basedOn w:val="Normale"/>
    <w:link w:val="RientrocorpodeltestoCarattere"/>
    <w:uiPriority w:val="99"/>
    <w:pPr>
      <w:ind w:left="284"/>
    </w:pPr>
    <w:rPr>
      <w:rFonts w:ascii="Bookman Old Style" w:hAnsi="Bookman Old Style"/>
      <w:sz w:val="24"/>
      <w:szCs w:val="24"/>
    </w:rPr>
  </w:style>
  <w:style w:type="character" w:customStyle="1" w:styleId="RientrocorpodeltestoCarattere1">
    <w:name w:val="Rientro corpo del testo Carattere1"/>
    <w:basedOn w:val="Carpredefinitoparagrafo"/>
    <w:uiPriority w:val="99"/>
    <w:semiHidden/>
  </w:style>
  <w:style w:type="character" w:customStyle="1" w:styleId="RientrocorpodeltestoCarattere16">
    <w:name w:val="Rientro corpo del testo Carattere16"/>
    <w:basedOn w:val="Carpredefinitoparagrafo"/>
    <w:uiPriority w:val="99"/>
    <w:semiHidden/>
    <w:rPr>
      <w:rFonts w:cs="Times New Roman"/>
    </w:rPr>
  </w:style>
  <w:style w:type="character" w:customStyle="1" w:styleId="RientrocorpodeltestoCarattere15">
    <w:name w:val="Rientro corpo del testo Carattere15"/>
    <w:basedOn w:val="Carpredefinitoparagrafo"/>
    <w:uiPriority w:val="99"/>
    <w:semiHidden/>
    <w:rPr>
      <w:rFonts w:cs="Times New Roman"/>
    </w:rPr>
  </w:style>
  <w:style w:type="character" w:customStyle="1" w:styleId="RientrocorpodeltestoCarattere14">
    <w:name w:val="Rientro corpo del testo Carattere14"/>
    <w:basedOn w:val="Carpredefinitoparagrafo"/>
    <w:uiPriority w:val="99"/>
    <w:semiHidden/>
    <w:rPr>
      <w:rFonts w:cs="Times New Roman"/>
    </w:rPr>
  </w:style>
  <w:style w:type="character" w:customStyle="1" w:styleId="RientrocorpodeltestoCarattere13">
    <w:name w:val="Rientro corpo del testo Carattere13"/>
    <w:basedOn w:val="Carpredefinitoparagrafo"/>
    <w:uiPriority w:val="99"/>
    <w:semiHidden/>
    <w:rPr>
      <w:rFonts w:cs="Times New Roman"/>
    </w:rPr>
  </w:style>
  <w:style w:type="character" w:customStyle="1" w:styleId="RientrocorpodeltestoCarattere12">
    <w:name w:val="Rientro corpo del testo Carattere12"/>
    <w:basedOn w:val="Carpredefinitoparagrafo"/>
    <w:uiPriority w:val="99"/>
    <w:semiHidden/>
    <w:rPr>
      <w:rFonts w:cs="Times New Roman"/>
    </w:rPr>
  </w:style>
  <w:style w:type="character" w:customStyle="1" w:styleId="RientrocorpodeltestoCarattere11">
    <w:name w:val="Rientro corpo del testo Carattere11"/>
    <w:basedOn w:val="Carpredefinitoparagrafo"/>
    <w:uiPriority w:val="99"/>
    <w:semiHidden/>
    <w:rPr>
      <w:rFonts w:cs="Times New Roman"/>
    </w:rPr>
  </w:style>
  <w:style w:type="paragraph" w:styleId="Rientrocorpodeltesto2">
    <w:name w:val="Body Text Indent 2"/>
    <w:basedOn w:val="Normale"/>
    <w:link w:val="Rientrocorpodeltesto2Carattere"/>
    <w:uiPriority w:val="99"/>
    <w:qFormat/>
    <w:pPr>
      <w:ind w:left="284"/>
      <w:jc w:val="both"/>
    </w:pPr>
    <w:rPr>
      <w:rFonts w:ascii="Bookman Old Style" w:hAnsi="Bookman Old Style"/>
      <w:color w:val="000000"/>
      <w:sz w:val="24"/>
      <w:szCs w:val="24"/>
    </w:rPr>
  </w:style>
  <w:style w:type="character" w:customStyle="1" w:styleId="Rientrocorpodeltesto2Carattere">
    <w:name w:val="Rientro corpo del testo 2 Carattere"/>
    <w:basedOn w:val="Carpredefinitoparagrafo"/>
    <w:link w:val="Rientrocorpodeltesto2"/>
    <w:uiPriority w:val="99"/>
    <w:semiHidden/>
    <w:locked/>
    <w:rPr>
      <w:rFonts w:cs="Times New Roman"/>
    </w:rPr>
  </w:style>
  <w:style w:type="paragraph" w:customStyle="1" w:styleId="Titolo22headlineh">
    <w:name w:val="Titolo 2.2 headline.h"/>
    <w:basedOn w:val="Normale"/>
    <w:next w:val="testo1"/>
    <w:qFormat/>
    <w:pPr>
      <w:keepNext/>
      <w:keepLines/>
      <w:tabs>
        <w:tab w:val="left" w:pos="576"/>
      </w:tabs>
      <w:spacing w:before="240" w:after="240"/>
      <w:ind w:left="576" w:hanging="576"/>
      <w:jc w:val="both"/>
    </w:pPr>
    <w:rPr>
      <w:rFonts w:ascii="Bookman Old Style" w:hAnsi="Bookman Old Style"/>
      <w:b/>
      <w:bCs/>
      <w:smallCaps/>
      <w:sz w:val="24"/>
      <w:szCs w:val="24"/>
    </w:rPr>
  </w:style>
  <w:style w:type="paragraph" w:customStyle="1" w:styleId="Titolo33bulletb2">
    <w:name w:val="Titolo 3.3 bullet.b.2"/>
    <w:basedOn w:val="Normale"/>
    <w:next w:val="testo1"/>
    <w:qFormat/>
    <w:pPr>
      <w:keepNext/>
      <w:keepLines/>
      <w:tabs>
        <w:tab w:val="left" w:pos="720"/>
      </w:tabs>
      <w:spacing w:before="240" w:after="240"/>
      <w:ind w:left="720" w:hanging="720"/>
      <w:jc w:val="both"/>
    </w:pPr>
    <w:rPr>
      <w:rFonts w:ascii="Bookman Old Style" w:hAnsi="Bookman Old Style"/>
      <w:b/>
      <w:bCs/>
      <w:sz w:val="24"/>
      <w:szCs w:val="24"/>
    </w:rPr>
  </w:style>
  <w:style w:type="paragraph" w:styleId="Sommario6">
    <w:name w:val="toc 6"/>
    <w:basedOn w:val="Normale"/>
    <w:next w:val="Normale"/>
    <w:autoRedefine/>
    <w:uiPriority w:val="39"/>
    <w:semiHidden/>
    <w:pPr>
      <w:ind w:left="800"/>
    </w:pPr>
  </w:style>
  <w:style w:type="paragraph" w:styleId="Sommario7">
    <w:name w:val="toc 7"/>
    <w:basedOn w:val="Normale"/>
    <w:next w:val="Normale"/>
    <w:autoRedefine/>
    <w:uiPriority w:val="39"/>
    <w:semiHidden/>
    <w:pPr>
      <w:ind w:left="1000"/>
    </w:pPr>
  </w:style>
  <w:style w:type="paragraph" w:styleId="Sommario8">
    <w:name w:val="toc 8"/>
    <w:basedOn w:val="Normale"/>
    <w:next w:val="Normale"/>
    <w:autoRedefine/>
    <w:uiPriority w:val="39"/>
    <w:semiHidden/>
    <w:pPr>
      <w:ind w:left="1200"/>
    </w:pPr>
  </w:style>
  <w:style w:type="paragraph" w:styleId="Sommario9">
    <w:name w:val="toc 9"/>
    <w:basedOn w:val="Normale"/>
    <w:next w:val="Normale"/>
    <w:autoRedefine/>
    <w:uiPriority w:val="39"/>
    <w:semiHidden/>
    <w:pPr>
      <w:ind w:left="1400"/>
    </w:pPr>
  </w:style>
  <w:style w:type="paragraph" w:styleId="Indice6">
    <w:name w:val="index 6"/>
    <w:basedOn w:val="Normale"/>
    <w:next w:val="Normale"/>
    <w:uiPriority w:val="99"/>
    <w:semiHidden/>
    <w:qFormat/>
    <w:pPr>
      <w:tabs>
        <w:tab w:val="left" w:pos="1134"/>
      </w:tabs>
      <w:spacing w:line="280" w:lineRule="atLeast"/>
      <w:ind w:left="1702" w:hanging="284"/>
    </w:pPr>
    <w:rPr>
      <w:sz w:val="22"/>
      <w:szCs w:val="22"/>
      <w:lang w:val="en-US"/>
    </w:rPr>
  </w:style>
  <w:style w:type="paragraph" w:styleId="Testofumetto">
    <w:name w:val="Balloon Text"/>
    <w:basedOn w:val="Normale"/>
    <w:link w:val="TestofumettoCarattere"/>
    <w:uiPriority w:val="99"/>
    <w:qFormat/>
    <w:rPr>
      <w:rFonts w:ascii="Tahoma" w:hAnsi="Tahoma" w:cs="Tahoma"/>
      <w:sz w:val="16"/>
      <w:szCs w:val="16"/>
    </w:rPr>
  </w:style>
  <w:style w:type="character" w:customStyle="1" w:styleId="TestofumettoCarattere1">
    <w:name w:val="Testo fumetto Carattere1"/>
    <w:basedOn w:val="Carpredefinitoparagrafo"/>
    <w:uiPriority w:val="99"/>
    <w:semiHidden/>
    <w:rPr>
      <w:rFonts w:ascii="Tahoma" w:hAnsi="Tahoma" w:cs="Tahoma"/>
      <w:sz w:val="16"/>
      <w:szCs w:val="16"/>
    </w:rPr>
  </w:style>
  <w:style w:type="character" w:customStyle="1" w:styleId="TestofumettoCarattere16">
    <w:name w:val="Testo fumetto Carattere16"/>
    <w:basedOn w:val="Carpredefinitoparagrafo"/>
    <w:uiPriority w:val="99"/>
    <w:semiHidden/>
    <w:rPr>
      <w:rFonts w:ascii="Tahoma" w:hAnsi="Tahoma" w:cs="Tahoma"/>
      <w:sz w:val="16"/>
      <w:szCs w:val="16"/>
    </w:rPr>
  </w:style>
  <w:style w:type="character" w:customStyle="1" w:styleId="TestofumettoCarattere15">
    <w:name w:val="Testo fumetto Carattere15"/>
    <w:basedOn w:val="Carpredefinitoparagrafo"/>
    <w:uiPriority w:val="99"/>
    <w:semiHidden/>
    <w:rPr>
      <w:rFonts w:ascii="Tahoma" w:hAnsi="Tahoma" w:cs="Tahoma"/>
      <w:sz w:val="16"/>
      <w:szCs w:val="16"/>
    </w:rPr>
  </w:style>
  <w:style w:type="character" w:customStyle="1" w:styleId="TestofumettoCarattere14">
    <w:name w:val="Testo fumetto Carattere14"/>
    <w:basedOn w:val="Carpredefinitoparagrafo"/>
    <w:uiPriority w:val="99"/>
    <w:semiHidden/>
    <w:rPr>
      <w:rFonts w:ascii="Tahoma" w:hAnsi="Tahoma" w:cs="Tahoma"/>
      <w:sz w:val="16"/>
      <w:szCs w:val="16"/>
    </w:rPr>
  </w:style>
  <w:style w:type="character" w:customStyle="1" w:styleId="TestofumettoCarattere13">
    <w:name w:val="Testo fumetto Carattere13"/>
    <w:basedOn w:val="Carpredefinitoparagrafo"/>
    <w:uiPriority w:val="99"/>
    <w:semiHidden/>
    <w:rPr>
      <w:rFonts w:ascii="Tahoma" w:hAnsi="Tahoma" w:cs="Tahoma"/>
      <w:sz w:val="16"/>
      <w:szCs w:val="16"/>
    </w:rPr>
  </w:style>
  <w:style w:type="character" w:customStyle="1" w:styleId="TestofumettoCarattere12">
    <w:name w:val="Testo fumetto Carattere12"/>
    <w:basedOn w:val="Carpredefinitoparagrafo"/>
    <w:uiPriority w:val="99"/>
    <w:semiHidden/>
    <w:rPr>
      <w:rFonts w:ascii="Tahoma" w:hAnsi="Tahoma" w:cs="Tahoma"/>
      <w:sz w:val="16"/>
      <w:szCs w:val="16"/>
    </w:rPr>
  </w:style>
  <w:style w:type="character" w:customStyle="1" w:styleId="TestofumettoCarattere11">
    <w:name w:val="Testo fumetto Carattere11"/>
    <w:basedOn w:val="Carpredefinitoparagrafo"/>
    <w:uiPriority w:val="99"/>
    <w:semiHidden/>
    <w:rPr>
      <w:rFonts w:ascii="Tahoma" w:hAnsi="Tahoma" w:cs="Tahoma"/>
      <w:sz w:val="16"/>
      <w:szCs w:val="16"/>
    </w:rPr>
  </w:style>
  <w:style w:type="paragraph" w:customStyle="1" w:styleId="usoboll1">
    <w:name w:val="usoboll1"/>
    <w:basedOn w:val="Normale"/>
    <w:uiPriority w:val="99"/>
    <w:qFormat/>
    <w:pPr>
      <w:widowControl w:val="0"/>
      <w:spacing w:line="482" w:lineRule="exact"/>
      <w:jc w:val="both"/>
    </w:pPr>
    <w:rPr>
      <w:sz w:val="24"/>
      <w:szCs w:val="24"/>
    </w:rPr>
  </w:style>
  <w:style w:type="paragraph" w:customStyle="1" w:styleId="art-comma">
    <w:name w:val="art-comma"/>
    <w:basedOn w:val="Normale"/>
    <w:qFormat/>
    <w:pPr>
      <w:ind w:left="709" w:hanging="709"/>
      <w:jc w:val="both"/>
    </w:pPr>
    <w:rPr>
      <w:sz w:val="24"/>
      <w:szCs w:val="24"/>
    </w:rPr>
  </w:style>
  <w:style w:type="paragraph" w:customStyle="1" w:styleId="DGServp1">
    <w:name w:val="DG_Serv p1"/>
    <w:basedOn w:val="Normale"/>
    <w:qFormat/>
    <w:pPr>
      <w:spacing w:after="60" w:line="200" w:lineRule="exact"/>
    </w:pPr>
    <w:rPr>
      <w:rFonts w:ascii="Futura Std Book" w:hAnsi="Futura Std Book"/>
      <w:sz w:val="18"/>
      <w:szCs w:val="24"/>
    </w:rPr>
  </w:style>
  <w:style w:type="paragraph" w:customStyle="1" w:styleId="Assesstop1">
    <w:name w:val="Assessto p1"/>
    <w:basedOn w:val="Normale"/>
    <w:next w:val="DGServp1"/>
    <w:qFormat/>
    <w:pPr>
      <w:spacing w:after="480" w:line="200" w:lineRule="exact"/>
      <w:ind w:left="1701" w:right="1701"/>
      <w:jc w:val="center"/>
    </w:pPr>
    <w:rPr>
      <w:rFonts w:ascii="Futura Std Book" w:hAnsi="Futura Std Book"/>
      <w:caps/>
      <w:sz w:val="16"/>
      <w:szCs w:val="24"/>
    </w:rPr>
  </w:style>
  <w:style w:type="paragraph" w:customStyle="1" w:styleId="DGServp2">
    <w:name w:val="DG_Serv p2"/>
    <w:basedOn w:val="Normale"/>
    <w:qFormat/>
    <w:pPr>
      <w:spacing w:after="60" w:line="200" w:lineRule="exact"/>
    </w:pPr>
    <w:rPr>
      <w:rFonts w:ascii="Futura Std Book" w:hAnsi="Futura Std Book"/>
      <w:sz w:val="14"/>
      <w:szCs w:val="24"/>
    </w:rPr>
  </w:style>
  <w:style w:type="paragraph" w:customStyle="1" w:styleId="Assesstop2">
    <w:name w:val="Assessto p2"/>
    <w:basedOn w:val="Normale"/>
    <w:next w:val="DGServp2"/>
    <w:qFormat/>
    <w:pPr>
      <w:spacing w:before="120" w:after="360" w:line="200" w:lineRule="exact"/>
      <w:ind w:left="2268" w:right="2268"/>
      <w:jc w:val="center"/>
    </w:pPr>
    <w:rPr>
      <w:rFonts w:ascii="Futura Std Book" w:hAnsi="Futura Std Book"/>
      <w:bCs/>
      <w:caps/>
      <w:sz w:val="12"/>
      <w:szCs w:val="24"/>
    </w:rPr>
  </w:style>
  <w:style w:type="paragraph" w:styleId="Paragrafoelenco">
    <w:name w:val="List Paragraph"/>
    <w:basedOn w:val="Normale"/>
    <w:link w:val="ParagrafoelencoCarattere"/>
    <w:uiPriority w:val="34"/>
    <w:qFormat/>
    <w:pPr>
      <w:ind w:left="708"/>
    </w:pPr>
  </w:style>
  <w:style w:type="paragraph" w:customStyle="1" w:styleId="Default">
    <w:name w:val="Default"/>
    <w:qFormat/>
    <w:rPr>
      <w:color w:val="000000"/>
      <w:sz w:val="24"/>
      <w:szCs w:val="24"/>
    </w:rPr>
  </w:style>
  <w:style w:type="paragraph" w:customStyle="1" w:styleId="Corpodeltesto1">
    <w:name w:val="Corpo del testo1"/>
    <w:basedOn w:val="Normale"/>
    <w:link w:val="CorpodeltestoCarattere"/>
    <w:uiPriority w:val="99"/>
    <w:qFormat/>
    <w:pPr>
      <w:spacing w:after="120"/>
    </w:pPr>
    <w:rPr>
      <w:sz w:val="24"/>
      <w:szCs w:val="24"/>
    </w:rPr>
  </w:style>
  <w:style w:type="paragraph" w:customStyle="1" w:styleId="Stile2">
    <w:name w:val="Stile2"/>
    <w:basedOn w:val="Titolo3"/>
    <w:qFormat/>
    <w:pPr>
      <w:keepLines w:val="0"/>
      <w:pBdr>
        <w:top w:val="single" w:sz="4" w:space="1" w:color="000000"/>
      </w:pBdr>
      <w:tabs>
        <w:tab w:val="left" w:pos="567"/>
      </w:tabs>
      <w:suppressAutoHyphens/>
      <w:spacing w:before="480" w:after="60"/>
      <w:ind w:left="567" w:hanging="567"/>
      <w:jc w:val="left"/>
    </w:pPr>
    <w:rPr>
      <w:rFonts w:ascii="Arial" w:hAnsi="Arial"/>
      <w:iCs/>
      <w:caps w:val="0"/>
      <w:sz w:val="20"/>
      <w:szCs w:val="20"/>
      <w:lang w:eastAsia="ar-SA"/>
    </w:rPr>
  </w:style>
  <w:style w:type="paragraph" w:customStyle="1" w:styleId="CTesto">
    <w:name w:val="CTesto"/>
    <w:basedOn w:val="Normale"/>
    <w:link w:val="CTestoCarattere"/>
    <w:qFormat/>
    <w:pPr>
      <w:suppressAutoHyphens/>
      <w:spacing w:line="360" w:lineRule="auto"/>
      <w:ind w:firstLine="425"/>
      <w:jc w:val="both"/>
    </w:pPr>
    <w:rPr>
      <w:rFonts w:ascii="Arial" w:hAnsi="Arial" w:cs="Arial"/>
      <w:sz w:val="24"/>
      <w:szCs w:val="24"/>
      <w:lang w:eastAsia="ar-SA"/>
    </w:rPr>
  </w:style>
  <w:style w:type="paragraph" w:customStyle="1" w:styleId="Regionep1">
    <w:name w:val="Regione p1"/>
    <w:basedOn w:val="Normale"/>
    <w:next w:val="Normale"/>
    <w:qFormat/>
    <w:pPr>
      <w:suppressAutoHyphens/>
      <w:spacing w:before="200" w:after="200" w:line="200" w:lineRule="exact"/>
      <w:jc w:val="center"/>
    </w:pPr>
    <w:rPr>
      <w:rFonts w:ascii="Futura Std Book" w:hAnsi="Futura Std Book"/>
      <w:b/>
      <w:caps/>
      <w:sz w:val="17"/>
      <w:szCs w:val="24"/>
      <w:lang w:eastAsia="ar-SA"/>
    </w:rPr>
  </w:style>
  <w:style w:type="paragraph" w:customStyle="1" w:styleId="paragrafostandard">
    <w:name w:val="paragrafo standard"/>
    <w:basedOn w:val="Normale"/>
    <w:qFormat/>
    <w:pPr>
      <w:suppressAutoHyphens/>
      <w:spacing w:after="120" w:line="300" w:lineRule="exact"/>
      <w:ind w:firstLine="540"/>
      <w:jc w:val="both"/>
    </w:pPr>
    <w:rPr>
      <w:rFonts w:ascii="Arial" w:hAnsi="Arial"/>
      <w:lang w:eastAsia="ar-SA"/>
    </w:rPr>
  </w:style>
  <w:style w:type="paragraph" w:customStyle="1" w:styleId="Stile1-normale12">
    <w:name w:val="Stile1- normale 12"/>
    <w:basedOn w:val="Normale"/>
    <w:qFormat/>
    <w:pPr>
      <w:jc w:val="both"/>
    </w:pPr>
    <w:rPr>
      <w:sz w:val="24"/>
      <w:szCs w:val="24"/>
    </w:rPr>
  </w:style>
  <w:style w:type="paragraph" w:customStyle="1" w:styleId="Rub3">
    <w:name w:val="Rub3"/>
    <w:basedOn w:val="Normale"/>
    <w:next w:val="Normale"/>
    <w:qFormat/>
    <w:pPr>
      <w:tabs>
        <w:tab w:val="left" w:pos="709"/>
      </w:tabs>
      <w:jc w:val="both"/>
    </w:pPr>
    <w:rPr>
      <w:b/>
      <w:i/>
    </w:rPr>
  </w:style>
  <w:style w:type="paragraph" w:customStyle="1" w:styleId="Paragrafoelenco1">
    <w:name w:val="Paragrafo elenco1"/>
    <w:basedOn w:val="Normale"/>
    <w:qFormat/>
    <w:pPr>
      <w:suppressAutoHyphens/>
      <w:ind w:left="708"/>
    </w:pPr>
    <w:rPr>
      <w:sz w:val="24"/>
      <w:szCs w:val="24"/>
      <w:lang w:eastAsia="ar-SA"/>
    </w:rPr>
  </w:style>
  <w:style w:type="paragraph" w:styleId="Testocommento">
    <w:name w:val="annotation text"/>
    <w:basedOn w:val="Normale"/>
    <w:link w:val="TestocommentoCarattere"/>
    <w:uiPriority w:val="99"/>
    <w:qFormat/>
    <w:pPr>
      <w:suppressAutoHyphens/>
    </w:pPr>
    <w:rPr>
      <w:sz w:val="24"/>
      <w:szCs w:val="24"/>
      <w:lang w:eastAsia="ar-SA"/>
    </w:rPr>
  </w:style>
  <w:style w:type="character" w:customStyle="1" w:styleId="TestocommentoCarattere1">
    <w:name w:val="Testo commento Carattere1"/>
    <w:basedOn w:val="Carpredefinitoparagrafo"/>
    <w:uiPriority w:val="99"/>
    <w:semiHidden/>
  </w:style>
  <w:style w:type="character" w:customStyle="1" w:styleId="TestocommentoCarattere16">
    <w:name w:val="Testo commento Carattere16"/>
    <w:basedOn w:val="Carpredefinitoparagrafo"/>
    <w:uiPriority w:val="99"/>
    <w:semiHidden/>
    <w:rPr>
      <w:rFonts w:cs="Times New Roman"/>
    </w:rPr>
  </w:style>
  <w:style w:type="character" w:customStyle="1" w:styleId="TestocommentoCarattere15">
    <w:name w:val="Testo commento Carattere15"/>
    <w:basedOn w:val="Carpredefinitoparagrafo"/>
    <w:uiPriority w:val="99"/>
    <w:semiHidden/>
    <w:rPr>
      <w:rFonts w:cs="Times New Roman"/>
    </w:rPr>
  </w:style>
  <w:style w:type="character" w:customStyle="1" w:styleId="TestocommentoCarattere14">
    <w:name w:val="Testo commento Carattere14"/>
    <w:basedOn w:val="Carpredefinitoparagrafo"/>
    <w:uiPriority w:val="99"/>
    <w:semiHidden/>
    <w:rPr>
      <w:rFonts w:cs="Times New Roman"/>
    </w:rPr>
  </w:style>
  <w:style w:type="character" w:customStyle="1" w:styleId="TestocommentoCarattere13">
    <w:name w:val="Testo commento Carattere13"/>
    <w:basedOn w:val="Carpredefinitoparagrafo"/>
    <w:uiPriority w:val="99"/>
    <w:semiHidden/>
    <w:rPr>
      <w:rFonts w:cs="Times New Roman"/>
    </w:rPr>
  </w:style>
  <w:style w:type="character" w:customStyle="1" w:styleId="TestocommentoCarattere12">
    <w:name w:val="Testo commento Carattere12"/>
    <w:basedOn w:val="Carpredefinitoparagrafo"/>
    <w:uiPriority w:val="99"/>
    <w:semiHidden/>
    <w:rPr>
      <w:rFonts w:cs="Times New Roman"/>
    </w:rPr>
  </w:style>
  <w:style w:type="character" w:customStyle="1" w:styleId="TestocommentoCarattere11">
    <w:name w:val="Testo commento Carattere11"/>
    <w:basedOn w:val="Carpredefinitoparagrafo"/>
    <w:uiPriority w:val="99"/>
    <w:semiHidden/>
    <w:rPr>
      <w:rFonts w:cs="Times New Roman"/>
    </w:rPr>
  </w:style>
  <w:style w:type="paragraph" w:styleId="NormaleWeb">
    <w:name w:val="Normal (Web)"/>
    <w:basedOn w:val="Normale"/>
    <w:uiPriority w:val="99"/>
    <w:unhideWhenUsed/>
    <w:qFormat/>
    <w:pPr>
      <w:spacing w:beforeAutospacing="1" w:afterAutospacing="1"/>
    </w:pPr>
    <w:rPr>
      <w:sz w:val="24"/>
      <w:szCs w:val="24"/>
    </w:rPr>
  </w:style>
  <w:style w:type="paragraph" w:styleId="Soggettocommento">
    <w:name w:val="annotation subject"/>
    <w:basedOn w:val="Testocommento"/>
    <w:next w:val="Testocommento"/>
    <w:link w:val="SoggettocommentoCarattere"/>
    <w:uiPriority w:val="99"/>
    <w:unhideWhenUsed/>
    <w:qFormat/>
    <w:rPr>
      <w:b/>
      <w:bCs/>
    </w:rPr>
  </w:style>
  <w:style w:type="character" w:customStyle="1" w:styleId="SoggettocommentoCarattere1">
    <w:name w:val="Soggetto commento Carattere1"/>
    <w:basedOn w:val="TestocommentoCarattere"/>
    <w:uiPriority w:val="99"/>
    <w:semiHidden/>
    <w:rPr>
      <w:rFonts w:cs="Times New Roman"/>
      <w:b/>
      <w:bCs/>
      <w:sz w:val="24"/>
      <w:szCs w:val="24"/>
      <w:lang w:val="x-none" w:eastAsia="ar-SA" w:bidi="ar-SA"/>
    </w:rPr>
  </w:style>
  <w:style w:type="character" w:customStyle="1" w:styleId="SoggettocommentoCarattere16">
    <w:name w:val="Soggetto commento Carattere16"/>
    <w:basedOn w:val="TestocommentoCarattere"/>
    <w:uiPriority w:val="99"/>
    <w:semiHidden/>
    <w:rPr>
      <w:rFonts w:cs="Times New Roman"/>
      <w:b/>
      <w:bCs/>
      <w:sz w:val="24"/>
      <w:szCs w:val="24"/>
      <w:lang w:val="x-none" w:eastAsia="ar-SA" w:bidi="ar-SA"/>
    </w:rPr>
  </w:style>
  <w:style w:type="character" w:customStyle="1" w:styleId="SoggettocommentoCarattere15">
    <w:name w:val="Soggetto commento Carattere15"/>
    <w:basedOn w:val="TestocommentoCarattere"/>
    <w:uiPriority w:val="99"/>
    <w:semiHidden/>
    <w:rPr>
      <w:rFonts w:cs="Times New Roman"/>
      <w:b/>
      <w:bCs/>
      <w:sz w:val="24"/>
      <w:szCs w:val="24"/>
      <w:lang w:val="x-none" w:eastAsia="ar-SA" w:bidi="ar-SA"/>
    </w:rPr>
  </w:style>
  <w:style w:type="character" w:customStyle="1" w:styleId="SoggettocommentoCarattere14">
    <w:name w:val="Soggetto commento Carattere14"/>
    <w:basedOn w:val="TestocommentoCarattere"/>
    <w:uiPriority w:val="99"/>
    <w:semiHidden/>
    <w:rPr>
      <w:rFonts w:cs="Times New Roman"/>
      <w:b/>
      <w:bCs/>
      <w:sz w:val="24"/>
      <w:szCs w:val="24"/>
      <w:lang w:val="x-none" w:eastAsia="ar-SA" w:bidi="ar-SA"/>
    </w:rPr>
  </w:style>
  <w:style w:type="character" w:customStyle="1" w:styleId="SoggettocommentoCarattere13">
    <w:name w:val="Soggetto commento Carattere13"/>
    <w:basedOn w:val="TestocommentoCarattere"/>
    <w:uiPriority w:val="99"/>
    <w:semiHidden/>
    <w:rPr>
      <w:rFonts w:cs="Times New Roman"/>
      <w:b/>
      <w:bCs/>
      <w:sz w:val="24"/>
      <w:szCs w:val="24"/>
      <w:lang w:val="x-none" w:eastAsia="ar-SA" w:bidi="ar-SA"/>
    </w:rPr>
  </w:style>
  <w:style w:type="character" w:customStyle="1" w:styleId="SoggettocommentoCarattere12">
    <w:name w:val="Soggetto commento Carattere12"/>
    <w:basedOn w:val="TestocommentoCarattere"/>
    <w:uiPriority w:val="99"/>
    <w:semiHidden/>
    <w:rPr>
      <w:rFonts w:cs="Times New Roman"/>
      <w:b/>
      <w:bCs/>
      <w:sz w:val="24"/>
      <w:szCs w:val="24"/>
      <w:lang w:val="x-none" w:eastAsia="ar-SA" w:bidi="ar-SA"/>
    </w:rPr>
  </w:style>
  <w:style w:type="character" w:customStyle="1" w:styleId="SoggettocommentoCarattere11">
    <w:name w:val="Soggetto commento Carattere11"/>
    <w:basedOn w:val="TestocommentoCarattere"/>
    <w:uiPriority w:val="99"/>
    <w:semiHidden/>
    <w:rPr>
      <w:rFonts w:cs="Times New Roman"/>
      <w:b/>
      <w:bCs/>
      <w:sz w:val="24"/>
      <w:szCs w:val="24"/>
      <w:lang w:val="x-none" w:eastAsia="ar-SA" w:bidi="ar-SA"/>
    </w:rPr>
  </w:style>
  <w:style w:type="paragraph" w:customStyle="1" w:styleId="CarattereCarattere">
    <w:name w:val="Carattere Carattere"/>
    <w:basedOn w:val="Normale"/>
    <w:qFormat/>
    <w:pPr>
      <w:spacing w:after="160" w:line="240" w:lineRule="exact"/>
    </w:pPr>
    <w:rPr>
      <w:rFonts w:ascii="Tahoma" w:hAnsi="Tahoma" w:cs="Tahoma"/>
      <w:lang w:val="en-US" w:eastAsia="en-US"/>
    </w:rPr>
  </w:style>
  <w:style w:type="paragraph" w:customStyle="1" w:styleId="CarattereCarattereCarattereCarattereCarattereCarattereCarattereCarattere">
    <w:name w:val="Carattere Carattere Carattere Carattere Carattere Carattere Carattere Carattere"/>
    <w:basedOn w:val="Normale"/>
    <w:qFormat/>
    <w:pPr>
      <w:spacing w:after="160" w:line="240" w:lineRule="exact"/>
    </w:pPr>
    <w:rPr>
      <w:rFonts w:ascii="Tahoma" w:hAnsi="Tahoma" w:cs="Tahoma"/>
      <w:lang w:val="en-US" w:eastAsia="en-US"/>
    </w:rPr>
  </w:style>
  <w:style w:type="paragraph" w:customStyle="1" w:styleId="Articolo">
    <w:name w:val="Articolo"/>
    <w:basedOn w:val="Normale"/>
    <w:qFormat/>
    <w:pPr>
      <w:widowControl w:val="0"/>
      <w:spacing w:line="560" w:lineRule="exact"/>
      <w:jc w:val="center"/>
    </w:pPr>
    <w:rPr>
      <w:b/>
      <w:sz w:val="24"/>
      <w:szCs w:val="24"/>
    </w:rPr>
  </w:style>
  <w:style w:type="paragraph" w:customStyle="1" w:styleId="StileGiustificato">
    <w:name w:val="Stile Giustificato"/>
    <w:basedOn w:val="Normale"/>
    <w:uiPriority w:val="99"/>
    <w:qFormat/>
    <w:pPr>
      <w:widowControl w:val="0"/>
      <w:suppressAutoHyphens/>
      <w:spacing w:line="360" w:lineRule="auto"/>
      <w:ind w:right="-57"/>
      <w:jc w:val="both"/>
      <w:textAlignment w:val="baseline"/>
    </w:pPr>
    <w:rPr>
      <w:rFonts w:ascii="Arial" w:hAnsi="Arial" w:cs="Arial"/>
      <w:lang w:eastAsia="ar-SA"/>
    </w:rPr>
  </w:style>
  <w:style w:type="paragraph" w:customStyle="1" w:styleId="Normalelt">
    <w:name w:val="Normale lt"/>
    <w:basedOn w:val="Normale"/>
    <w:link w:val="NormaleltCarattere"/>
    <w:uiPriority w:val="99"/>
    <w:qFormat/>
    <w:pPr>
      <w:spacing w:before="120" w:after="120" w:line="360" w:lineRule="exact"/>
    </w:pPr>
    <w:rPr>
      <w:rFonts w:ascii="Arial" w:hAnsi="Arial"/>
      <w:sz w:val="24"/>
      <w:lang w:eastAsia="ar-SA"/>
    </w:rPr>
  </w:style>
  <w:style w:type="paragraph" w:customStyle="1" w:styleId="provvr11">
    <w:name w:val="provv_r11"/>
    <w:basedOn w:val="Normale"/>
    <w:qFormat/>
    <w:pPr>
      <w:spacing w:beforeAutospacing="1" w:afterAutospacing="1"/>
      <w:ind w:firstLine="400"/>
      <w:jc w:val="both"/>
    </w:pPr>
    <w:rPr>
      <w:rFonts w:ascii="Verdana" w:hAnsi="Verdana"/>
      <w:sz w:val="24"/>
      <w:szCs w:val="24"/>
    </w:rPr>
  </w:style>
  <w:style w:type="paragraph" w:customStyle="1" w:styleId="Testopredefinito">
    <w:name w:val="Testo predefinito"/>
    <w:basedOn w:val="Normale"/>
    <w:qFormat/>
    <w:pPr>
      <w:textAlignment w:val="baseline"/>
    </w:pPr>
    <w:rPr>
      <w:sz w:val="24"/>
    </w:rPr>
  </w:style>
  <w:style w:type="paragraph" w:customStyle="1" w:styleId="Convlettere2">
    <w:name w:val="Conv lettere 2"/>
    <w:basedOn w:val="Normale"/>
    <w:autoRedefine/>
    <w:qFormat/>
    <w:pPr>
      <w:tabs>
        <w:tab w:val="left" w:pos="284"/>
      </w:tabs>
      <w:spacing w:line="360" w:lineRule="auto"/>
      <w:ind w:left="284" w:hanging="284"/>
    </w:pPr>
    <w:rPr>
      <w:sz w:val="24"/>
    </w:rPr>
  </w:style>
  <w:style w:type="paragraph" w:customStyle="1" w:styleId="caricafirma">
    <w:name w:val="carica firma"/>
    <w:basedOn w:val="Normale"/>
    <w:next w:val="Normale"/>
    <w:qFormat/>
    <w:pPr>
      <w:spacing w:before="840" w:line="360" w:lineRule="exact"/>
      <w:ind w:left="4309"/>
      <w:jc w:val="center"/>
    </w:pPr>
    <w:rPr>
      <w:rFonts w:ascii="Futura Std Book" w:hAnsi="Futura Std Book"/>
      <w:b/>
      <w:sz w:val="18"/>
    </w:rPr>
  </w:style>
  <w:style w:type="paragraph" w:customStyle="1" w:styleId="elencopuntato">
    <w:name w:val="elenco puntato"/>
    <w:basedOn w:val="Normale"/>
    <w:autoRedefine/>
    <w:qFormat/>
    <w:pPr>
      <w:widowControl w:val="0"/>
      <w:tabs>
        <w:tab w:val="left" w:pos="851"/>
      </w:tabs>
      <w:spacing w:before="120" w:after="120"/>
      <w:ind w:left="851" w:hanging="851"/>
      <w:jc w:val="both"/>
    </w:pPr>
    <w:rPr>
      <w:sz w:val="24"/>
      <w:szCs w:val="24"/>
    </w:rPr>
  </w:style>
  <w:style w:type="paragraph" w:customStyle="1" w:styleId="tit1">
    <w:name w:val="tit 1"/>
    <w:basedOn w:val="Titolo1"/>
    <w:autoRedefine/>
    <w:uiPriority w:val="99"/>
    <w:qFormat/>
    <w:pPr>
      <w:keepLines w:val="0"/>
      <w:spacing w:before="480" w:after="120" w:line="320" w:lineRule="exact"/>
      <w:ind w:left="357" w:hanging="357"/>
      <w:textAlignment w:val="baseline"/>
    </w:pPr>
    <w:rPr>
      <w:rFonts w:ascii="Arial" w:hAnsi="Arial" w:cs="Arial"/>
      <w:caps w:val="0"/>
      <w:color w:val="auto"/>
      <w:kern w:val="2"/>
      <w:sz w:val="20"/>
      <w:szCs w:val="20"/>
    </w:rPr>
  </w:style>
  <w:style w:type="paragraph" w:customStyle="1" w:styleId="tit2">
    <w:name w:val="tit 2"/>
    <w:uiPriority w:val="99"/>
    <w:qFormat/>
    <w:pPr>
      <w:tabs>
        <w:tab w:val="left" w:pos="851"/>
      </w:tabs>
      <w:spacing w:before="120" w:after="60"/>
    </w:pPr>
    <w:rPr>
      <w:rFonts w:ascii="Arial" w:hAnsi="Arial" w:cs="Arial"/>
      <w:b/>
      <w:bCs/>
      <w:sz w:val="26"/>
      <w:szCs w:val="26"/>
      <w:lang w:val="en-GB"/>
    </w:rPr>
  </w:style>
  <w:style w:type="paragraph" w:styleId="Puntoelenco">
    <w:name w:val="List Bullet"/>
    <w:basedOn w:val="Normale"/>
    <w:uiPriority w:val="99"/>
    <w:qFormat/>
    <w:pPr>
      <w:jc w:val="both"/>
    </w:pPr>
    <w:rPr>
      <w:sz w:val="24"/>
      <w:szCs w:val="24"/>
    </w:rPr>
  </w:style>
  <w:style w:type="paragraph" w:customStyle="1" w:styleId="testo4">
    <w:name w:val="testo4"/>
    <w:basedOn w:val="Normale"/>
    <w:qFormat/>
    <w:pPr>
      <w:spacing w:after="120"/>
      <w:ind w:left="1418"/>
      <w:jc w:val="both"/>
    </w:pPr>
    <w:rPr>
      <w:rFonts w:ascii="Arial" w:hAnsi="Arial"/>
      <w:sz w:val="22"/>
      <w:szCs w:val="22"/>
    </w:rPr>
  </w:style>
  <w:style w:type="paragraph" w:customStyle="1" w:styleId="Carattere1CarattereCarattereCarattereCarattereCarattereCarattereCarattereCarattereCharChar1">
    <w:name w:val="Carattere1 Carattere Carattere Carattere Carattere Carattere Carattere Carattere Carattere Char Char1"/>
    <w:basedOn w:val="Normale"/>
    <w:qFormat/>
    <w:pPr>
      <w:ind w:left="567"/>
    </w:pPr>
    <w:rPr>
      <w:rFonts w:ascii="Arial" w:hAnsi="Arial"/>
      <w:sz w:val="24"/>
    </w:rPr>
  </w:style>
  <w:style w:type="paragraph" w:styleId="Revisione">
    <w:name w:val="Revision"/>
    <w:uiPriority w:val="99"/>
    <w:semiHidden/>
    <w:qFormat/>
    <w:rPr>
      <w:sz w:val="24"/>
      <w:szCs w:val="24"/>
    </w:rPr>
  </w:style>
  <w:style w:type="paragraph" w:styleId="Numeroelenco">
    <w:name w:val="List Number"/>
    <w:basedOn w:val="Normale"/>
    <w:uiPriority w:val="99"/>
    <w:qFormat/>
    <w:pPr>
      <w:spacing w:line="520" w:lineRule="exact"/>
      <w:ind w:left="357" w:hanging="357"/>
    </w:pPr>
    <w:rPr>
      <w:sz w:val="24"/>
    </w:rPr>
  </w:style>
  <w:style w:type="paragraph" w:styleId="Mappadocumento">
    <w:name w:val="Document Map"/>
    <w:basedOn w:val="Normale"/>
    <w:link w:val="MappadocumentoCarattere"/>
    <w:uiPriority w:val="99"/>
    <w:qFormat/>
    <w:rPr>
      <w:rFonts w:ascii="Tahoma" w:hAnsi="Tahoma"/>
      <w:sz w:val="16"/>
      <w:szCs w:val="16"/>
    </w:rPr>
  </w:style>
  <w:style w:type="character" w:customStyle="1" w:styleId="MappadocumentoCarattere1">
    <w:name w:val="Mappa documento Carattere1"/>
    <w:basedOn w:val="Carpredefinitoparagrafo"/>
    <w:uiPriority w:val="99"/>
    <w:semiHidden/>
    <w:rPr>
      <w:rFonts w:ascii="Tahoma" w:hAnsi="Tahoma" w:cs="Tahoma"/>
      <w:sz w:val="16"/>
      <w:szCs w:val="16"/>
    </w:rPr>
  </w:style>
  <w:style w:type="character" w:customStyle="1" w:styleId="MappadocumentoCarattere16">
    <w:name w:val="Mappa documento Carattere16"/>
    <w:basedOn w:val="Carpredefinitoparagrafo"/>
    <w:uiPriority w:val="99"/>
    <w:semiHidden/>
    <w:rPr>
      <w:rFonts w:ascii="Tahoma" w:hAnsi="Tahoma" w:cs="Tahoma"/>
      <w:sz w:val="16"/>
      <w:szCs w:val="16"/>
    </w:rPr>
  </w:style>
  <w:style w:type="character" w:customStyle="1" w:styleId="MappadocumentoCarattere15">
    <w:name w:val="Mappa documento Carattere15"/>
    <w:basedOn w:val="Carpredefinitoparagrafo"/>
    <w:uiPriority w:val="99"/>
    <w:semiHidden/>
    <w:rPr>
      <w:rFonts w:ascii="Tahoma" w:hAnsi="Tahoma" w:cs="Tahoma"/>
      <w:sz w:val="16"/>
      <w:szCs w:val="16"/>
    </w:rPr>
  </w:style>
  <w:style w:type="character" w:customStyle="1" w:styleId="MappadocumentoCarattere14">
    <w:name w:val="Mappa documento Carattere14"/>
    <w:basedOn w:val="Carpredefinitoparagrafo"/>
    <w:uiPriority w:val="99"/>
    <w:semiHidden/>
    <w:rPr>
      <w:rFonts w:ascii="Tahoma" w:hAnsi="Tahoma" w:cs="Tahoma"/>
      <w:sz w:val="16"/>
      <w:szCs w:val="16"/>
    </w:rPr>
  </w:style>
  <w:style w:type="character" w:customStyle="1" w:styleId="MappadocumentoCarattere13">
    <w:name w:val="Mappa documento Carattere13"/>
    <w:basedOn w:val="Carpredefinitoparagrafo"/>
    <w:uiPriority w:val="99"/>
    <w:semiHidden/>
    <w:rPr>
      <w:rFonts w:ascii="Tahoma" w:hAnsi="Tahoma" w:cs="Tahoma"/>
      <w:sz w:val="16"/>
      <w:szCs w:val="16"/>
    </w:rPr>
  </w:style>
  <w:style w:type="character" w:customStyle="1" w:styleId="MappadocumentoCarattere12">
    <w:name w:val="Mappa documento Carattere12"/>
    <w:basedOn w:val="Carpredefinitoparagrafo"/>
    <w:uiPriority w:val="99"/>
    <w:semiHidden/>
    <w:rPr>
      <w:rFonts w:ascii="Tahoma" w:hAnsi="Tahoma" w:cs="Tahoma"/>
      <w:sz w:val="16"/>
      <w:szCs w:val="16"/>
    </w:rPr>
  </w:style>
  <w:style w:type="character" w:customStyle="1" w:styleId="MappadocumentoCarattere11">
    <w:name w:val="Mappa documento Carattere11"/>
    <w:basedOn w:val="Carpredefinitoparagrafo"/>
    <w:uiPriority w:val="99"/>
    <w:semiHidden/>
    <w:rPr>
      <w:rFonts w:ascii="Tahoma" w:hAnsi="Tahoma" w:cs="Tahoma"/>
      <w:sz w:val="16"/>
      <w:szCs w:val="16"/>
    </w:rPr>
  </w:style>
  <w:style w:type="paragraph" w:customStyle="1" w:styleId="Numerazioneperbuste">
    <w:name w:val="Numerazione per buste"/>
    <w:basedOn w:val="Normale"/>
    <w:uiPriority w:val="99"/>
    <w:qFormat/>
    <w:pPr>
      <w:spacing w:before="120" w:after="120" w:line="360" w:lineRule="auto"/>
      <w:jc w:val="both"/>
    </w:pPr>
    <w:rPr>
      <w:sz w:val="24"/>
      <w:szCs w:val="24"/>
    </w:rPr>
  </w:style>
  <w:style w:type="paragraph" w:customStyle="1" w:styleId="Buste">
    <w:name w:val="Buste"/>
    <w:basedOn w:val="Normale"/>
    <w:qFormat/>
    <w:pPr>
      <w:spacing w:before="120" w:after="120" w:line="360" w:lineRule="auto"/>
      <w:jc w:val="both"/>
    </w:pPr>
    <w:rPr>
      <w:sz w:val="24"/>
      <w:szCs w:val="24"/>
    </w:rPr>
  </w:style>
  <w:style w:type="paragraph" w:customStyle="1" w:styleId="Corpodeltesto21">
    <w:name w:val="Corpo del testo 21"/>
    <w:basedOn w:val="Normale"/>
    <w:qFormat/>
    <w:pPr>
      <w:suppressAutoHyphens/>
      <w:jc w:val="both"/>
    </w:pPr>
    <w:rPr>
      <w:sz w:val="24"/>
      <w:lang w:eastAsia="ar-SA"/>
    </w:rPr>
  </w:style>
  <w:style w:type="paragraph" w:customStyle="1" w:styleId="Corpodeltesto31">
    <w:name w:val="Corpo del testo 31"/>
    <w:basedOn w:val="Normale"/>
    <w:qFormat/>
    <w:pPr>
      <w:tabs>
        <w:tab w:val="left" w:pos="0"/>
      </w:tabs>
      <w:suppressAutoHyphens/>
      <w:spacing w:line="360" w:lineRule="auto"/>
      <w:jc w:val="both"/>
    </w:pPr>
    <w:rPr>
      <w:lang w:eastAsia="ar-SA"/>
    </w:rPr>
  </w:style>
  <w:style w:type="paragraph" w:customStyle="1" w:styleId="numerato">
    <w:name w:val="numerato"/>
    <w:basedOn w:val="Normale"/>
    <w:qFormat/>
    <w:pPr>
      <w:jc w:val="both"/>
    </w:pPr>
    <w:rPr>
      <w:sz w:val="24"/>
      <w:szCs w:val="24"/>
    </w:rPr>
  </w:style>
  <w:style w:type="paragraph" w:customStyle="1" w:styleId="xl23">
    <w:name w:val="xl23"/>
    <w:basedOn w:val="Normale"/>
    <w:qFormat/>
    <w:pPr>
      <w:spacing w:beforeAutospacing="1" w:afterAutospacing="1"/>
      <w:jc w:val="both"/>
    </w:pPr>
    <w:rPr>
      <w:sz w:val="24"/>
      <w:szCs w:val="24"/>
    </w:rPr>
  </w:style>
  <w:style w:type="paragraph" w:customStyle="1" w:styleId="puntato">
    <w:name w:val="puntato"/>
    <w:basedOn w:val="Normale"/>
    <w:qFormat/>
    <w:pPr>
      <w:spacing w:line="360" w:lineRule="auto"/>
      <w:jc w:val="both"/>
    </w:pPr>
    <w:rPr>
      <w:sz w:val="24"/>
      <w:szCs w:val="24"/>
    </w:rPr>
  </w:style>
  <w:style w:type="paragraph" w:styleId="Titoloindice">
    <w:name w:val="index heading"/>
    <w:basedOn w:val="Normale"/>
    <w:next w:val="Normale"/>
    <w:uiPriority w:val="99"/>
    <w:qFormat/>
    <w:pPr>
      <w:jc w:val="both"/>
    </w:pPr>
    <w:rPr>
      <w:sz w:val="22"/>
    </w:rPr>
  </w:style>
  <w:style w:type="paragraph" w:customStyle="1" w:styleId="BodyText21">
    <w:name w:val="Body Text 21"/>
    <w:basedOn w:val="Normale"/>
    <w:qFormat/>
    <w:pPr>
      <w:jc w:val="both"/>
    </w:pPr>
    <w:rPr>
      <w:rFonts w:ascii="Arial" w:hAnsi="Arial"/>
      <w:sz w:val="24"/>
    </w:rPr>
  </w:style>
  <w:style w:type="paragraph" w:customStyle="1" w:styleId="visto">
    <w:name w:val="visto"/>
    <w:basedOn w:val="Normale"/>
    <w:uiPriority w:val="99"/>
    <w:qFormat/>
    <w:pPr>
      <w:suppressAutoHyphens/>
      <w:spacing w:after="240" w:line="360" w:lineRule="exact"/>
      <w:ind w:left="1701" w:hanging="1701"/>
      <w:jc w:val="both"/>
    </w:pPr>
    <w:rPr>
      <w:rFonts w:ascii="Arial" w:hAnsi="Arial" w:cs="Arial"/>
      <w:lang w:eastAsia="ar-SA"/>
    </w:rPr>
  </w:style>
  <w:style w:type="paragraph" w:customStyle="1" w:styleId="Titolo21">
    <w:name w:val="Titolo 21"/>
    <w:basedOn w:val="Normale"/>
    <w:next w:val="Normale"/>
    <w:qFormat/>
    <w:pPr>
      <w:keepNext/>
      <w:keepLines/>
      <w:widowControl w:val="0"/>
      <w:suppressAutoHyphens/>
      <w:spacing w:before="240" w:after="60" w:line="360" w:lineRule="atLeast"/>
      <w:jc w:val="both"/>
      <w:textAlignment w:val="baseline"/>
      <w:outlineLvl w:val="1"/>
    </w:pPr>
    <w:rPr>
      <w:rFonts w:ascii="Arial" w:hAnsi="Arial" w:cs="Arial"/>
      <w:b/>
      <w:bCs/>
      <w:i/>
      <w:iCs/>
      <w:sz w:val="28"/>
      <w:szCs w:val="28"/>
      <w:lang w:eastAsia="zh-CN"/>
    </w:rPr>
  </w:style>
  <w:style w:type="paragraph" w:customStyle="1" w:styleId="Normale1">
    <w:name w:val="Normale1"/>
    <w:qFormat/>
    <w:pPr>
      <w:widowControl w:val="0"/>
      <w:suppressAutoHyphens/>
      <w:spacing w:line="360" w:lineRule="atLeast"/>
      <w:jc w:val="both"/>
      <w:textAlignment w:val="baseline"/>
    </w:pPr>
    <w:rPr>
      <w:rFonts w:ascii="Century Gothic" w:hAnsi="Century Gothic" w:cs="Century Gothic"/>
      <w:color w:val="000000"/>
      <w:sz w:val="24"/>
      <w:szCs w:val="24"/>
      <w:lang w:eastAsia="zh-CN"/>
    </w:rPr>
  </w:style>
  <w:style w:type="paragraph" w:customStyle="1" w:styleId="Standard">
    <w:name w:val="Standard"/>
    <w:qFormat/>
    <w:pPr>
      <w:suppressAutoHyphens/>
      <w:textAlignment w:val="baseline"/>
    </w:pPr>
    <w:rPr>
      <w:rFonts w:eastAsia="SimSun"/>
      <w:kern w:val="2"/>
      <w:sz w:val="24"/>
      <w:szCs w:val="24"/>
      <w:lang w:eastAsia="zh-CN"/>
    </w:rPr>
  </w:style>
  <w:style w:type="paragraph" w:customStyle="1" w:styleId="Testonormalearticolato">
    <w:name w:val="Testo normale articolato"/>
    <w:basedOn w:val="Normale"/>
    <w:uiPriority w:val="99"/>
    <w:qFormat/>
    <w:pPr>
      <w:spacing w:before="120" w:after="120" w:line="320" w:lineRule="exact"/>
      <w:jc w:val="both"/>
    </w:pPr>
    <w:rPr>
      <w:rFonts w:ascii="Arial" w:hAnsi="Arial" w:cs="Arial"/>
    </w:rPr>
  </w:style>
  <w:style w:type="paragraph" w:customStyle="1" w:styleId="Oggetto">
    <w:name w:val="Oggetto"/>
    <w:basedOn w:val="Normale"/>
    <w:next w:val="Normalelt"/>
    <w:qFormat/>
    <w:pPr>
      <w:spacing w:before="480" w:after="480"/>
      <w:ind w:left="1134" w:hanging="1134"/>
    </w:pPr>
    <w:rPr>
      <w:rFonts w:ascii="Futura Std Book" w:hAnsi="Futura Std Book" w:cs="Arial"/>
      <w:b/>
      <w:bCs/>
      <w:sz w:val="18"/>
    </w:rPr>
  </w:style>
  <w:style w:type="table" w:styleId="Grigliatabella">
    <w:name w:val="Table Grid"/>
    <w:basedOn w:val="Tabellanorma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classica2">
    <w:name w:val="Table Classic 2"/>
    <w:basedOn w:val="Tabellanormale"/>
    <w:uiPriority w:val="99"/>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Elencomedio2-Colore2">
    <w:name w:val="Medium List 2 Accent 2"/>
    <w:basedOn w:val="Tabellanormale"/>
    <w:uiPriority w:val="66"/>
    <w:rPr>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Grigliamedia3-Colore1">
    <w:name w:val="Medium Grid 3 Accent 1"/>
    <w:basedOn w:val="Tabellanormale"/>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Tabellaelegante">
    <w:name w:val="Table Elegant"/>
    <w:basedOn w:val="Tabellanormale"/>
    <w:uiPriority w:val="9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styleId="Collegamentoipertestuale">
    <w:name w:val="Hyperlink"/>
    <w:basedOn w:val="Carpredefinitoparagrafo"/>
    <w:uiPriority w:val="99"/>
    <w:rsid w:val="00A06052"/>
    <w:rPr>
      <w:rFonts w:cs="Times New Roman"/>
      <w:color w:val="0000FF" w:themeColor="hyperlink"/>
      <w:u w:val="single"/>
    </w:rPr>
  </w:style>
  <w:style w:type="paragraph" w:styleId="Nessunaspaziatura">
    <w:name w:val="No Spacing"/>
    <w:uiPriority w:val="1"/>
    <w:qFormat/>
    <w:rsid w:val="008115A0"/>
    <w:pPr>
      <w:jc w:val="both"/>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279893">
      <w:marLeft w:val="0"/>
      <w:marRight w:val="0"/>
      <w:marTop w:val="0"/>
      <w:marBottom w:val="0"/>
      <w:divBdr>
        <w:top w:val="none" w:sz="0" w:space="0" w:color="auto"/>
        <w:left w:val="none" w:sz="0" w:space="0" w:color="auto"/>
        <w:bottom w:val="none" w:sz="0" w:space="0" w:color="auto"/>
        <w:right w:val="none" w:sz="0" w:space="0" w:color="auto"/>
      </w:divBdr>
    </w:div>
    <w:div w:id="1538279894">
      <w:marLeft w:val="0"/>
      <w:marRight w:val="0"/>
      <w:marTop w:val="0"/>
      <w:marBottom w:val="0"/>
      <w:divBdr>
        <w:top w:val="none" w:sz="0" w:space="0" w:color="auto"/>
        <w:left w:val="none" w:sz="0" w:space="0" w:color="auto"/>
        <w:bottom w:val="none" w:sz="0" w:space="0" w:color="auto"/>
        <w:right w:val="none" w:sz="0" w:space="0" w:color="auto"/>
      </w:divBdr>
    </w:div>
    <w:div w:id="1538279895">
      <w:marLeft w:val="0"/>
      <w:marRight w:val="0"/>
      <w:marTop w:val="0"/>
      <w:marBottom w:val="0"/>
      <w:divBdr>
        <w:top w:val="none" w:sz="0" w:space="0" w:color="auto"/>
        <w:left w:val="none" w:sz="0" w:space="0" w:color="auto"/>
        <w:bottom w:val="none" w:sz="0" w:space="0" w:color="auto"/>
        <w:right w:val="none" w:sz="0" w:space="0" w:color="auto"/>
      </w:divBdr>
    </w:div>
    <w:div w:id="1538279896">
      <w:marLeft w:val="0"/>
      <w:marRight w:val="0"/>
      <w:marTop w:val="0"/>
      <w:marBottom w:val="0"/>
      <w:divBdr>
        <w:top w:val="none" w:sz="0" w:space="0" w:color="auto"/>
        <w:left w:val="none" w:sz="0" w:space="0" w:color="auto"/>
        <w:bottom w:val="none" w:sz="0" w:space="0" w:color="auto"/>
        <w:right w:val="none" w:sz="0" w:space="0" w:color="auto"/>
      </w:divBdr>
    </w:div>
    <w:div w:id="1538279897">
      <w:marLeft w:val="0"/>
      <w:marRight w:val="0"/>
      <w:marTop w:val="0"/>
      <w:marBottom w:val="0"/>
      <w:divBdr>
        <w:top w:val="none" w:sz="0" w:space="0" w:color="auto"/>
        <w:left w:val="none" w:sz="0" w:space="0" w:color="auto"/>
        <w:bottom w:val="none" w:sz="0" w:space="0" w:color="auto"/>
        <w:right w:val="none" w:sz="0" w:space="0" w:color="auto"/>
      </w:divBdr>
    </w:div>
    <w:div w:id="1538279898">
      <w:marLeft w:val="0"/>
      <w:marRight w:val="0"/>
      <w:marTop w:val="0"/>
      <w:marBottom w:val="0"/>
      <w:divBdr>
        <w:top w:val="none" w:sz="0" w:space="0" w:color="auto"/>
        <w:left w:val="none" w:sz="0" w:space="0" w:color="auto"/>
        <w:bottom w:val="none" w:sz="0" w:space="0" w:color="auto"/>
        <w:right w:val="none" w:sz="0" w:space="0" w:color="auto"/>
      </w:divBdr>
    </w:div>
    <w:div w:id="1538279899">
      <w:marLeft w:val="0"/>
      <w:marRight w:val="0"/>
      <w:marTop w:val="0"/>
      <w:marBottom w:val="0"/>
      <w:divBdr>
        <w:top w:val="none" w:sz="0" w:space="0" w:color="auto"/>
        <w:left w:val="none" w:sz="0" w:space="0" w:color="auto"/>
        <w:bottom w:val="none" w:sz="0" w:space="0" w:color="auto"/>
        <w:right w:val="none" w:sz="0" w:space="0" w:color="auto"/>
      </w:divBdr>
    </w:div>
    <w:div w:id="1538279900">
      <w:marLeft w:val="0"/>
      <w:marRight w:val="0"/>
      <w:marTop w:val="0"/>
      <w:marBottom w:val="0"/>
      <w:divBdr>
        <w:top w:val="none" w:sz="0" w:space="0" w:color="auto"/>
        <w:left w:val="none" w:sz="0" w:space="0" w:color="auto"/>
        <w:bottom w:val="none" w:sz="0" w:space="0" w:color="auto"/>
        <w:right w:val="none" w:sz="0" w:space="0" w:color="auto"/>
      </w:divBdr>
    </w:div>
    <w:div w:id="1538279901">
      <w:marLeft w:val="0"/>
      <w:marRight w:val="0"/>
      <w:marTop w:val="0"/>
      <w:marBottom w:val="0"/>
      <w:divBdr>
        <w:top w:val="none" w:sz="0" w:space="0" w:color="auto"/>
        <w:left w:val="none" w:sz="0" w:space="0" w:color="auto"/>
        <w:bottom w:val="none" w:sz="0" w:space="0" w:color="auto"/>
        <w:right w:val="none" w:sz="0" w:space="0" w:color="auto"/>
      </w:divBdr>
    </w:div>
    <w:div w:id="1538279902">
      <w:marLeft w:val="0"/>
      <w:marRight w:val="0"/>
      <w:marTop w:val="0"/>
      <w:marBottom w:val="0"/>
      <w:divBdr>
        <w:top w:val="none" w:sz="0" w:space="0" w:color="auto"/>
        <w:left w:val="none" w:sz="0" w:space="0" w:color="auto"/>
        <w:bottom w:val="none" w:sz="0" w:space="0" w:color="auto"/>
        <w:right w:val="none" w:sz="0" w:space="0" w:color="auto"/>
      </w:divBdr>
    </w:div>
    <w:div w:id="15382799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one.sardegna.it/j/v/2647?s=1&amp;v=9&amp;c=93172&amp;na=1&amp;n=10" TargetMode="Externa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c.area.tecnica@aslsulcis.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ervizitecnici.sulcis@pec.aslsulcis.it" TargetMode="External"/><Relationship Id="rId4" Type="http://schemas.openxmlformats.org/officeDocument/2006/relationships/settings" Target="settings.xml"/><Relationship Id="rId9" Type="http://schemas.openxmlformats.org/officeDocument/2006/relationships/hyperlink" Target="mailto:sc.area.tecnica@aslsulcis.i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s://www.regione.sardegna.it/j/v/2647?s=1&amp;v=9&amp;c=93172&amp;na=1&amp;n=10"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7B48A-2FEF-4374-A4BD-25ACF40D5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6384</TotalTime>
  <Pages>10</Pages>
  <Words>2850</Words>
  <Characters>16246</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ALLEGATO 3</vt:lpstr>
    </vt:vector>
  </TitlesOfParts>
  <Company>RAS</Company>
  <LinksUpToDate>false</LinksUpToDate>
  <CharactersWithSpaces>19058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3</dc:title>
  <dc:creator>Carla Cianciullo</dc:creator>
  <cp:lastModifiedBy>GIULIA ARGIOLAS</cp:lastModifiedBy>
  <cp:revision>79</cp:revision>
  <cp:lastPrinted>2022-10-20T09:48:00Z</cp:lastPrinted>
  <dcterms:created xsi:type="dcterms:W3CDTF">2022-03-08T12:16:00Z</dcterms:created>
  <dcterms:modified xsi:type="dcterms:W3CDTF">2025-04-03T09:22:00Z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RAS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